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26" w:rsidRDefault="00CC7D26" w:rsidP="007B7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</w:t>
      </w:r>
      <w:r w:rsidR="00894071">
        <w:rPr>
          <w:rFonts w:ascii="Times New Roman" w:hAnsi="Times New Roman" w:cs="Times New Roman"/>
          <w:b/>
          <w:sz w:val="28"/>
          <w:szCs w:val="28"/>
        </w:rPr>
        <w:t xml:space="preserve"> казенное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специальное (коррекционное) образовательное учреждение для обучающихся, воспитанников с ограниченными возможностями здоровья специальная (коррекционная) общеобразовательная школа №10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 Ступинского муниципального района</w:t>
      </w:r>
    </w:p>
    <w:p w:rsidR="00CC7D26" w:rsidRDefault="00A34F6E" w:rsidP="00CC7D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6E">
        <w:pict>
          <v:line id="_x0000_s1061" style="position:absolute;left:0;text-align:left;z-index:251663360" from="-5pt,3.6pt" to="485pt,3.6pt" strokeweight="2.25pt"/>
        </w:pict>
      </w:r>
    </w:p>
    <w:p w:rsidR="00CC7D26" w:rsidRDefault="00CC7D26" w:rsidP="00CC7D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D26" w:rsidRDefault="00CC7D26" w:rsidP="00CC7D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D26" w:rsidRDefault="00CC7D26" w:rsidP="00CC7D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D26" w:rsidRDefault="00CC7D26" w:rsidP="00CC7D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C7D26" w:rsidRDefault="00CC7D26" w:rsidP="00CC7D2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2198E">
        <w:rPr>
          <w:rFonts w:ascii="Times New Roman" w:hAnsi="Times New Roman" w:cs="Times New Roman"/>
          <w:b/>
          <w:sz w:val="36"/>
          <w:szCs w:val="36"/>
        </w:rPr>
        <w:t>ВНЕКЛАССНОЕ МЕРОПРИЯТИЕ</w:t>
      </w:r>
    </w:p>
    <w:p w:rsidR="00F93BBF" w:rsidRDefault="00D32F81" w:rsidP="00CC7D2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познавательно – развлекательная игра</w:t>
      </w:r>
    </w:p>
    <w:p w:rsidR="00CC7D26" w:rsidRDefault="001E703D" w:rsidP="001E703D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</w:t>
      </w:r>
      <w:r w:rsidR="00CC7D26" w:rsidRPr="0002198E">
        <w:rPr>
          <w:rFonts w:ascii="Times New Roman" w:hAnsi="Times New Roman" w:cs="Times New Roman"/>
          <w:b/>
          <w:sz w:val="36"/>
          <w:szCs w:val="36"/>
        </w:rPr>
        <w:t xml:space="preserve"> «Вопрос на засыпку»</w:t>
      </w:r>
    </w:p>
    <w:p w:rsidR="005531B9" w:rsidRDefault="005531B9" w:rsidP="005531B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для 4-5 классов</w:t>
      </w:r>
    </w:p>
    <w:p w:rsidR="00CC7D26" w:rsidRDefault="00CC7D26" w:rsidP="00CC7D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D26" w:rsidRDefault="00CC7D26" w:rsidP="00CC7D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C7D26" w:rsidRDefault="00CC7D26" w:rsidP="00CC7D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7D26" w:rsidRDefault="00CC7D26" w:rsidP="001E703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C7D26" w:rsidRDefault="00CC7D26" w:rsidP="00CC7D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31D6E" w:rsidRDefault="00C31D6E" w:rsidP="00C31D6E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заместитель директора </w:t>
      </w:r>
    </w:p>
    <w:p w:rsidR="00CC7D26" w:rsidRDefault="00C31D6E" w:rsidP="00C31D6E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воспитательной работе</w:t>
      </w:r>
      <w:r w:rsidR="00CC7D2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C7D26" w:rsidRPr="00C31D6E" w:rsidRDefault="00CC7D26" w:rsidP="00C31D6E">
      <w:pPr>
        <w:spacing w:after="0"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31D6E">
        <w:rPr>
          <w:rFonts w:ascii="Times New Roman" w:hAnsi="Times New Roman" w:cs="Times New Roman"/>
          <w:b/>
          <w:i/>
          <w:sz w:val="28"/>
          <w:szCs w:val="28"/>
        </w:rPr>
        <w:t>Голобурдина</w:t>
      </w:r>
      <w:proofErr w:type="spellEnd"/>
      <w:r w:rsidRPr="00C31D6E">
        <w:rPr>
          <w:rFonts w:ascii="Times New Roman" w:hAnsi="Times New Roman" w:cs="Times New Roman"/>
          <w:b/>
          <w:i/>
          <w:sz w:val="28"/>
          <w:szCs w:val="28"/>
        </w:rPr>
        <w:t xml:space="preserve"> Галина Рафаиловна</w:t>
      </w:r>
    </w:p>
    <w:p w:rsidR="007B76EE" w:rsidRDefault="007B76EE" w:rsidP="00CC7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703D" w:rsidRDefault="001E703D" w:rsidP="00CC7D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1DCA" w:rsidRDefault="004A1DCA" w:rsidP="007A7D9E">
      <w:pPr>
        <w:pStyle w:val="af1"/>
        <w:spacing w:line="360" w:lineRule="auto"/>
        <w:jc w:val="left"/>
        <w:rPr>
          <w:b/>
          <w:i/>
          <w:sz w:val="24"/>
          <w:szCs w:val="24"/>
        </w:rPr>
      </w:pPr>
    </w:p>
    <w:p w:rsidR="005531B9" w:rsidRDefault="004A1DCA" w:rsidP="004A1DCA">
      <w:pPr>
        <w:pStyle w:val="af1"/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г.Ступино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b/>
          <w:i/>
          <w:sz w:val="24"/>
          <w:szCs w:val="24"/>
        </w:rPr>
        <w:lastRenderedPageBreak/>
        <w:t>Цель:</w:t>
      </w:r>
      <w:r w:rsidRPr="007A7D9E">
        <w:rPr>
          <w:i/>
          <w:sz w:val="24"/>
          <w:szCs w:val="24"/>
        </w:rPr>
        <w:t xml:space="preserve"> обобщение знаний учащихся по правилам дорожного движения через игровую деятельность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b/>
          <w:i/>
          <w:sz w:val="24"/>
          <w:szCs w:val="24"/>
        </w:rPr>
      </w:pPr>
    </w:p>
    <w:p w:rsidR="00C31D6E" w:rsidRPr="007A7D9E" w:rsidRDefault="00C31D6E" w:rsidP="007A7D9E">
      <w:pPr>
        <w:pStyle w:val="af1"/>
        <w:spacing w:line="360" w:lineRule="auto"/>
        <w:jc w:val="left"/>
        <w:rPr>
          <w:b/>
          <w:i/>
          <w:sz w:val="24"/>
          <w:szCs w:val="24"/>
        </w:rPr>
      </w:pPr>
      <w:r w:rsidRPr="007A7D9E">
        <w:rPr>
          <w:b/>
          <w:i/>
          <w:sz w:val="24"/>
          <w:szCs w:val="24"/>
        </w:rPr>
        <w:t>Задачи:</w:t>
      </w:r>
    </w:p>
    <w:p w:rsidR="00F370AB" w:rsidRPr="007A7D9E" w:rsidRDefault="00C31D6E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 xml:space="preserve">                 </w:t>
      </w:r>
      <w:r w:rsidR="00F370AB" w:rsidRPr="007A7D9E">
        <w:rPr>
          <w:i/>
          <w:sz w:val="24"/>
          <w:szCs w:val="24"/>
        </w:rPr>
        <w:t>Образовательная:</w:t>
      </w:r>
    </w:p>
    <w:p w:rsidR="005069B4" w:rsidRPr="007A7D9E" w:rsidRDefault="005069B4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- а</w:t>
      </w:r>
      <w:r w:rsidR="00F370AB" w:rsidRPr="007A7D9E">
        <w:rPr>
          <w:sz w:val="24"/>
          <w:szCs w:val="24"/>
        </w:rPr>
        <w:t xml:space="preserve">ктивизировать имеющиеся у детей знания </w:t>
      </w:r>
      <w:proofErr w:type="gramStart"/>
      <w:r w:rsidR="00F370AB" w:rsidRPr="007A7D9E">
        <w:rPr>
          <w:sz w:val="24"/>
          <w:szCs w:val="24"/>
        </w:rPr>
        <w:t>по</w:t>
      </w:r>
      <w:proofErr w:type="gramEnd"/>
      <w:r w:rsidR="00F370AB" w:rsidRPr="007A7D9E">
        <w:rPr>
          <w:sz w:val="24"/>
          <w:szCs w:val="24"/>
        </w:rPr>
        <w:t xml:space="preserve"> </w:t>
      </w:r>
    </w:p>
    <w:p w:rsidR="00F370AB" w:rsidRPr="007A7D9E" w:rsidRDefault="005069B4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 </w:t>
      </w:r>
      <w:r w:rsidR="00C31D6E" w:rsidRPr="007A7D9E">
        <w:rPr>
          <w:sz w:val="24"/>
          <w:szCs w:val="24"/>
        </w:rPr>
        <w:t>правилам дорожного движения;</w:t>
      </w:r>
      <w:r w:rsidR="00F370AB" w:rsidRPr="007A7D9E">
        <w:rPr>
          <w:sz w:val="24"/>
          <w:szCs w:val="24"/>
        </w:rPr>
        <w:t xml:space="preserve"> </w:t>
      </w:r>
    </w:p>
    <w:p w:rsidR="00C31D6E" w:rsidRPr="007A7D9E" w:rsidRDefault="005069B4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- </w:t>
      </w:r>
      <w:r w:rsidR="00C31D6E" w:rsidRPr="007A7D9E">
        <w:rPr>
          <w:sz w:val="24"/>
          <w:szCs w:val="24"/>
        </w:rPr>
        <w:t xml:space="preserve">повысить интерес к изучению правил </w:t>
      </w:r>
      <w:proofErr w:type="gramStart"/>
      <w:r w:rsidR="00C31D6E" w:rsidRPr="007A7D9E">
        <w:rPr>
          <w:sz w:val="24"/>
          <w:szCs w:val="24"/>
        </w:rPr>
        <w:t>дорожного</w:t>
      </w:r>
      <w:proofErr w:type="gramEnd"/>
      <w:r w:rsidR="00C31D6E" w:rsidRPr="007A7D9E">
        <w:rPr>
          <w:sz w:val="24"/>
          <w:szCs w:val="24"/>
        </w:rPr>
        <w:t xml:space="preserve"> </w:t>
      </w:r>
    </w:p>
    <w:p w:rsidR="00F370AB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 движения</w:t>
      </w:r>
      <w:r w:rsidR="00F370AB" w:rsidRPr="007A7D9E">
        <w:rPr>
          <w:sz w:val="24"/>
          <w:szCs w:val="24"/>
        </w:rPr>
        <w:t>;</w:t>
      </w:r>
    </w:p>
    <w:p w:rsidR="00F370AB" w:rsidRPr="007A7D9E" w:rsidRDefault="00F370A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 xml:space="preserve">                Развивающая:</w:t>
      </w:r>
    </w:p>
    <w:p w:rsidR="005069B4" w:rsidRPr="007A7D9E" w:rsidRDefault="00F370A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- развивать смекалку, находчивость, мышление, </w:t>
      </w:r>
    </w:p>
    <w:p w:rsidR="00F370AB" w:rsidRPr="007A7D9E" w:rsidRDefault="005069B4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 </w:t>
      </w:r>
      <w:r w:rsidR="00F370AB" w:rsidRPr="007A7D9E">
        <w:rPr>
          <w:sz w:val="24"/>
          <w:szCs w:val="24"/>
        </w:rPr>
        <w:t>воображение.</w:t>
      </w:r>
    </w:p>
    <w:p w:rsidR="005069B4" w:rsidRPr="007A7D9E" w:rsidRDefault="00F370A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- побуждать детей отвечать на вопросы, делать</w:t>
      </w:r>
    </w:p>
    <w:p w:rsidR="00F370AB" w:rsidRPr="007A7D9E" w:rsidRDefault="005069B4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</w:t>
      </w:r>
      <w:r w:rsidR="00F370AB" w:rsidRPr="007A7D9E">
        <w:rPr>
          <w:sz w:val="24"/>
          <w:szCs w:val="24"/>
        </w:rPr>
        <w:t xml:space="preserve"> выводы и умозаключения</w:t>
      </w:r>
    </w:p>
    <w:p w:rsidR="00F370AB" w:rsidRPr="007A7D9E" w:rsidRDefault="00F370A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 xml:space="preserve">                Воспитательная: </w:t>
      </w:r>
    </w:p>
    <w:p w:rsidR="005069B4" w:rsidRPr="007A7D9E" w:rsidRDefault="00F370A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- воспитывать внимание, память, эстетический вкус</w:t>
      </w:r>
      <w:r w:rsidR="005069B4" w:rsidRPr="007A7D9E">
        <w:rPr>
          <w:sz w:val="24"/>
          <w:szCs w:val="24"/>
        </w:rPr>
        <w:t>,</w:t>
      </w:r>
    </w:p>
    <w:p w:rsidR="005069B4" w:rsidRPr="007A7D9E" w:rsidRDefault="005069B4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 чувство коллективизма и товарищества;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- воспитывать навыки выполнения основных правил 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 поведения учащихся на улице, дороге, с целью  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 предупреждения дорожно-транспортного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   травматизма;                         </w:t>
      </w:r>
    </w:p>
    <w:p w:rsidR="00F370AB" w:rsidRPr="007A7D9E" w:rsidRDefault="00F370AB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F370AB" w:rsidRPr="007A7D9E" w:rsidRDefault="00F370A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 xml:space="preserve">                Коррекционная: </w:t>
      </w:r>
    </w:p>
    <w:p w:rsidR="00F370AB" w:rsidRPr="007A7D9E" w:rsidRDefault="00F370A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                           - расширять кругозор детей;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C31D6E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Данная программа может проводиться с учащимися начальных классов.</w:t>
      </w:r>
    </w:p>
    <w:p w:rsidR="00C31D6E" w:rsidRPr="007A7D9E" w:rsidRDefault="00C31D6E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C31D6E" w:rsidRPr="007A7D9E" w:rsidRDefault="00C31D6E" w:rsidP="007A7D9E">
      <w:pPr>
        <w:pStyle w:val="af1"/>
        <w:spacing w:line="360" w:lineRule="auto"/>
        <w:jc w:val="left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t>Оформление:</w:t>
      </w:r>
    </w:p>
    <w:p w:rsidR="005069B4" w:rsidRPr="007A7D9E" w:rsidRDefault="005069B4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C074E0" w:rsidRDefault="00412D2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b/>
          <w:sz w:val="24"/>
          <w:szCs w:val="24"/>
        </w:rPr>
        <w:t>Оборудование:</w:t>
      </w:r>
      <w:r w:rsidR="00C074E0" w:rsidRPr="007A7D9E">
        <w:rPr>
          <w:sz w:val="24"/>
          <w:szCs w:val="24"/>
        </w:rPr>
        <w:t xml:space="preserve"> Бубен вместо гонга</w:t>
      </w:r>
      <w:r w:rsidR="00C31D6E" w:rsidRPr="007A7D9E">
        <w:rPr>
          <w:sz w:val="24"/>
          <w:szCs w:val="24"/>
        </w:rPr>
        <w:t>, п</w:t>
      </w:r>
      <w:r w:rsidRPr="007A7D9E">
        <w:rPr>
          <w:sz w:val="24"/>
          <w:szCs w:val="24"/>
        </w:rPr>
        <w:t>ризов</w:t>
      </w:r>
      <w:r w:rsidR="00C074E0" w:rsidRPr="007A7D9E">
        <w:rPr>
          <w:sz w:val="24"/>
          <w:szCs w:val="24"/>
        </w:rPr>
        <w:t>ые фишки за правильные ответы. К</w:t>
      </w:r>
      <w:r w:rsidRPr="007A7D9E">
        <w:rPr>
          <w:sz w:val="24"/>
          <w:szCs w:val="24"/>
        </w:rPr>
        <w:t xml:space="preserve">омпьютер, </w:t>
      </w:r>
      <w:proofErr w:type="spellStart"/>
      <w:r w:rsidRPr="007A7D9E">
        <w:rPr>
          <w:sz w:val="24"/>
          <w:szCs w:val="24"/>
        </w:rPr>
        <w:t>мультим</w:t>
      </w:r>
      <w:r w:rsidR="00200330" w:rsidRPr="007A7D9E">
        <w:rPr>
          <w:sz w:val="24"/>
          <w:szCs w:val="24"/>
        </w:rPr>
        <w:t>едийный</w:t>
      </w:r>
      <w:proofErr w:type="spellEnd"/>
      <w:r w:rsidR="00200330" w:rsidRPr="007A7D9E">
        <w:rPr>
          <w:sz w:val="24"/>
          <w:szCs w:val="24"/>
        </w:rPr>
        <w:t xml:space="preserve"> проектор, большой экран, компьютерная презентация </w:t>
      </w:r>
      <w:proofErr w:type="spellStart"/>
      <w:ins w:id="0" w:author="Unknown">
        <w:r w:rsidR="00200330" w:rsidRPr="007A7D9E">
          <w:rPr>
            <w:b/>
            <w:sz w:val="24"/>
            <w:szCs w:val="24"/>
          </w:rPr>
          <w:t>PowerPoint</w:t>
        </w:r>
      </w:ins>
      <w:proofErr w:type="spellEnd"/>
      <w:r w:rsidR="00200330" w:rsidRPr="007A7D9E">
        <w:rPr>
          <w:b/>
          <w:sz w:val="24"/>
          <w:szCs w:val="24"/>
        </w:rPr>
        <w:t xml:space="preserve">, </w:t>
      </w:r>
      <w:r w:rsidR="00200330" w:rsidRPr="007A7D9E">
        <w:rPr>
          <w:sz w:val="24"/>
          <w:szCs w:val="24"/>
        </w:rPr>
        <w:t>листы для работы, дипломы для награждения</w:t>
      </w:r>
      <w:r w:rsidR="007A7D9E">
        <w:rPr>
          <w:sz w:val="24"/>
          <w:szCs w:val="24"/>
        </w:rPr>
        <w:t>.</w:t>
      </w:r>
    </w:p>
    <w:p w:rsidR="007A7D9E" w:rsidRDefault="007A7D9E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7A7D9E" w:rsidRPr="007A7D9E" w:rsidRDefault="007A7D9E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69281A" w:rsidRPr="007A7D9E" w:rsidRDefault="0069281A" w:rsidP="007A7D9E">
      <w:pPr>
        <w:pStyle w:val="af1"/>
        <w:spacing w:line="360" w:lineRule="auto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lastRenderedPageBreak/>
        <w:t>ХОД МЕРОПРИЯТИЯ.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t>Ведущий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Юные пешеходы! Будущие водители! Дети и родители!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Велосипедисты и мотоциклисты! Автомобилисты!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Наши гости, наши зрители!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Добро пожаловать! Привет!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Вам путь открыт! Зеленый свет!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Я очень рада приветствовать Вас</w:t>
      </w:r>
      <w:proofErr w:type="gramStart"/>
      <w:r w:rsidRPr="007A7D9E">
        <w:rPr>
          <w:sz w:val="24"/>
          <w:szCs w:val="24"/>
        </w:rPr>
        <w:t xml:space="preserve"> !</w:t>
      </w:r>
      <w:proofErr w:type="gramEnd"/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Скажите какие слова вам приход</w:t>
      </w:r>
      <w:r w:rsidR="005531B9">
        <w:rPr>
          <w:sz w:val="24"/>
          <w:szCs w:val="24"/>
        </w:rPr>
        <w:t>я в голову</w:t>
      </w:r>
      <w:proofErr w:type="gramStart"/>
      <w:r w:rsidR="005531B9">
        <w:rPr>
          <w:sz w:val="24"/>
          <w:szCs w:val="24"/>
        </w:rPr>
        <w:t xml:space="preserve"> ,</w:t>
      </w:r>
      <w:proofErr w:type="gramEnd"/>
      <w:r w:rsidR="005531B9">
        <w:rPr>
          <w:sz w:val="24"/>
          <w:szCs w:val="24"/>
        </w:rPr>
        <w:t xml:space="preserve"> при фразе «ТИШЕ ЕДЕ</w:t>
      </w:r>
      <w:r w:rsidRPr="007A7D9E">
        <w:rPr>
          <w:sz w:val="24"/>
          <w:szCs w:val="24"/>
        </w:rPr>
        <w:t>Ш</w:t>
      </w:r>
      <w:r w:rsidR="005531B9">
        <w:rPr>
          <w:sz w:val="24"/>
          <w:szCs w:val="24"/>
        </w:rPr>
        <w:t>Ь</w:t>
      </w:r>
      <w:r w:rsidRPr="007A7D9E">
        <w:rPr>
          <w:sz w:val="24"/>
          <w:szCs w:val="24"/>
        </w:rPr>
        <w:t>, ДАЛЬШЕ БУДЕШЬ» .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(Дети называют слова: машина, велосипед, дорога, водитель ит.д.).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- Как вы думаете, о чем пойдет речь у нас сегодня? Что объединяет все эти слова?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- Да действительно, сегодня мы с вами будем говорить о правилах дорожного движения</w:t>
      </w:r>
      <w:proofErr w:type="gramStart"/>
      <w:r w:rsidRPr="007A7D9E">
        <w:rPr>
          <w:b/>
          <w:sz w:val="24"/>
          <w:szCs w:val="24"/>
        </w:rPr>
        <w:t>.</w:t>
      </w:r>
      <w:r w:rsidR="006F1E73" w:rsidRPr="007A7D9E">
        <w:rPr>
          <w:b/>
          <w:sz w:val="24"/>
          <w:szCs w:val="24"/>
        </w:rPr>
        <w:t>(</w:t>
      </w:r>
      <w:proofErr w:type="gramEnd"/>
      <w:r w:rsidR="006F1E73" w:rsidRPr="007A7D9E">
        <w:rPr>
          <w:b/>
          <w:sz w:val="24"/>
          <w:szCs w:val="24"/>
        </w:rPr>
        <w:t>слайд№1)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C84CDB" w:rsidRPr="007A7D9E" w:rsidRDefault="00C84CD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Чтоб здоровым быть и крепким,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Чтоб родных не огорчать,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Правила дорожного движения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Надо знать и соблюдать.</w:t>
      </w:r>
    </w:p>
    <w:p w:rsidR="00C84CDB" w:rsidRPr="007A7D9E" w:rsidRDefault="00C84CDB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И пока еще не поздно,</w:t>
      </w:r>
    </w:p>
    <w:p w:rsidR="00C84CDB" w:rsidRPr="007A7D9E" w:rsidRDefault="0069281A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Вам даем совет и взрослым: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- Не спеши, не торопись,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И за ветром не гонись!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 xml:space="preserve">Подожди и оглянись – 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Ведь всего дороже жизнь!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i/>
          <w:sz w:val="24"/>
          <w:szCs w:val="24"/>
        </w:rPr>
      </w:pPr>
    </w:p>
    <w:p w:rsidR="0069281A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- Как, по вашему мнению, нужно ли соблюдать правила дорожного движения?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- Для чего нужно соблюдать ПДД?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- А кто следит за тем, чтобы все участники ДД соблюдали ПДД? </w:t>
      </w:r>
    </w:p>
    <w:p w:rsidR="00412D2B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(У нас сегодня в гостях представитель ОГИБДД….)</w:t>
      </w:r>
    </w:p>
    <w:p w:rsidR="00412D2B" w:rsidRPr="007A7D9E" w:rsidRDefault="00412D2B" w:rsidP="007A7D9E">
      <w:pPr>
        <w:pStyle w:val="af1"/>
        <w:spacing w:line="360" w:lineRule="auto"/>
        <w:jc w:val="left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t>Ведущий.</w:t>
      </w:r>
    </w:p>
    <w:p w:rsidR="00412D2B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Для проверки и закрепления знаний ДД </w:t>
      </w:r>
      <w:r w:rsidR="00412D2B" w:rsidRPr="007A7D9E">
        <w:rPr>
          <w:sz w:val="24"/>
          <w:szCs w:val="24"/>
        </w:rPr>
        <w:t xml:space="preserve"> мы с вами проведем интересную игру, а называется она «</w:t>
      </w:r>
      <w:r w:rsidR="00674862" w:rsidRPr="007A7D9E">
        <w:rPr>
          <w:sz w:val="24"/>
          <w:szCs w:val="24"/>
        </w:rPr>
        <w:t>Вопрос на засыпку</w:t>
      </w:r>
      <w:r w:rsidR="00412D2B" w:rsidRPr="007A7D9E">
        <w:rPr>
          <w:sz w:val="24"/>
          <w:szCs w:val="24"/>
        </w:rPr>
        <w:t>»</w:t>
      </w:r>
      <w:proofErr w:type="gramStart"/>
      <w:r w:rsidR="00412D2B" w:rsidRPr="007A7D9E">
        <w:rPr>
          <w:sz w:val="24"/>
          <w:szCs w:val="24"/>
        </w:rPr>
        <w:t>.</w:t>
      </w:r>
      <w:proofErr w:type="gramEnd"/>
      <w:r w:rsidR="00412D2B" w:rsidRPr="007A7D9E">
        <w:rPr>
          <w:sz w:val="24"/>
          <w:szCs w:val="24"/>
        </w:rPr>
        <w:t xml:space="preserve"> </w:t>
      </w:r>
      <w:r w:rsidR="006F1E73" w:rsidRPr="007A7D9E">
        <w:rPr>
          <w:b/>
          <w:sz w:val="24"/>
          <w:szCs w:val="24"/>
        </w:rPr>
        <w:t>(</w:t>
      </w:r>
      <w:proofErr w:type="gramStart"/>
      <w:r w:rsidR="006F1E73" w:rsidRPr="007A7D9E">
        <w:rPr>
          <w:b/>
          <w:sz w:val="24"/>
          <w:szCs w:val="24"/>
        </w:rPr>
        <w:t>с</w:t>
      </w:r>
      <w:proofErr w:type="gramEnd"/>
      <w:r w:rsidR="006F1E73" w:rsidRPr="007A7D9E">
        <w:rPr>
          <w:b/>
          <w:sz w:val="24"/>
          <w:szCs w:val="24"/>
        </w:rPr>
        <w:t>лайд №2,3</w:t>
      </w:r>
      <w:r w:rsidR="00412D2B" w:rsidRPr="007A7D9E">
        <w:rPr>
          <w:b/>
          <w:sz w:val="24"/>
          <w:szCs w:val="24"/>
        </w:rPr>
        <w:t>)</w:t>
      </w:r>
      <w:r w:rsidR="00412D2B" w:rsidRPr="007A7D9E">
        <w:rPr>
          <w:sz w:val="24"/>
          <w:szCs w:val="24"/>
        </w:rPr>
        <w:t xml:space="preserve"> </w:t>
      </w:r>
    </w:p>
    <w:p w:rsidR="00412D2B" w:rsidRPr="007A7D9E" w:rsidRDefault="00412D2B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 xml:space="preserve">              </w:t>
      </w:r>
      <w:r w:rsidR="009603C2" w:rsidRPr="007A7D9E">
        <w:rPr>
          <w:sz w:val="24"/>
          <w:szCs w:val="24"/>
        </w:rPr>
        <w:t xml:space="preserve">В ходе игры </w:t>
      </w:r>
      <w:r w:rsidRPr="007A7D9E">
        <w:rPr>
          <w:sz w:val="24"/>
          <w:szCs w:val="24"/>
        </w:rPr>
        <w:t xml:space="preserve"> мы посмотрим, как</w:t>
      </w:r>
      <w:r w:rsidR="00674862" w:rsidRPr="007A7D9E">
        <w:rPr>
          <w:sz w:val="24"/>
          <w:szCs w:val="24"/>
        </w:rPr>
        <w:t xml:space="preserve">ие </w:t>
      </w:r>
      <w:r w:rsidRPr="007A7D9E">
        <w:rPr>
          <w:sz w:val="24"/>
          <w:szCs w:val="24"/>
        </w:rPr>
        <w:t xml:space="preserve"> вы </w:t>
      </w:r>
      <w:r w:rsidR="00674862" w:rsidRPr="007A7D9E">
        <w:rPr>
          <w:sz w:val="24"/>
          <w:szCs w:val="24"/>
        </w:rPr>
        <w:t>внимательные, сообразительные</w:t>
      </w:r>
      <w:r w:rsidR="00896B43" w:rsidRPr="007A7D9E">
        <w:rPr>
          <w:sz w:val="24"/>
          <w:szCs w:val="24"/>
        </w:rPr>
        <w:t>,</w:t>
      </w:r>
      <w:r w:rsidR="00674862" w:rsidRPr="007A7D9E">
        <w:rPr>
          <w:sz w:val="24"/>
          <w:szCs w:val="24"/>
        </w:rPr>
        <w:t xml:space="preserve"> как </w:t>
      </w:r>
      <w:r w:rsidRPr="007A7D9E">
        <w:rPr>
          <w:sz w:val="24"/>
          <w:szCs w:val="24"/>
        </w:rPr>
        <w:t>усвоили материал на уроках.</w:t>
      </w:r>
    </w:p>
    <w:p w:rsidR="00674862" w:rsidRPr="007A7D9E" w:rsidRDefault="00674862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lastRenderedPageBreak/>
        <w:t xml:space="preserve">              У нас две </w:t>
      </w:r>
      <w:r w:rsidR="0037791E" w:rsidRPr="007A7D9E">
        <w:rPr>
          <w:sz w:val="24"/>
          <w:szCs w:val="24"/>
        </w:rPr>
        <w:t xml:space="preserve">команды, в каждой команде по </w:t>
      </w:r>
      <w:r w:rsidR="009603C2" w:rsidRPr="007A7D9E">
        <w:rPr>
          <w:sz w:val="24"/>
          <w:szCs w:val="24"/>
        </w:rPr>
        <w:t>6</w:t>
      </w:r>
      <w:r w:rsidR="0037791E" w:rsidRPr="007A7D9E">
        <w:rPr>
          <w:sz w:val="24"/>
          <w:szCs w:val="24"/>
        </w:rPr>
        <w:t xml:space="preserve"> человек. Капитаны представьте ваши команды.</w:t>
      </w:r>
    </w:p>
    <w:p w:rsidR="0037791E" w:rsidRPr="007A7D9E" w:rsidRDefault="0037791E" w:rsidP="007A7D9E">
      <w:pPr>
        <w:pStyle w:val="af1"/>
        <w:spacing w:line="360" w:lineRule="auto"/>
        <w:jc w:val="left"/>
        <w:rPr>
          <w:i/>
          <w:sz w:val="24"/>
          <w:szCs w:val="24"/>
        </w:rPr>
      </w:pPr>
      <w:r w:rsidRPr="007A7D9E">
        <w:rPr>
          <w:i/>
          <w:sz w:val="24"/>
          <w:szCs w:val="24"/>
        </w:rPr>
        <w:t>Представление команд.</w:t>
      </w:r>
    </w:p>
    <w:p w:rsidR="0037791E" w:rsidRPr="007A7D9E" w:rsidRDefault="0037791E" w:rsidP="007A7D9E">
      <w:pPr>
        <w:pStyle w:val="af1"/>
        <w:spacing w:line="360" w:lineRule="auto"/>
        <w:jc w:val="left"/>
        <w:rPr>
          <w:b/>
          <w:sz w:val="24"/>
          <w:szCs w:val="24"/>
        </w:rPr>
      </w:pPr>
      <w:r w:rsidRPr="007A7D9E">
        <w:rPr>
          <w:sz w:val="24"/>
          <w:szCs w:val="24"/>
        </w:rPr>
        <w:t xml:space="preserve"> </w:t>
      </w:r>
      <w:r w:rsidRPr="007A7D9E">
        <w:rPr>
          <w:b/>
          <w:sz w:val="24"/>
          <w:szCs w:val="24"/>
        </w:rPr>
        <w:t>Ведущий.</w:t>
      </w:r>
    </w:p>
    <w:p w:rsidR="0037791E" w:rsidRPr="007A7D9E" w:rsidRDefault="0037791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Игра будет проходить в</w:t>
      </w:r>
      <w:r w:rsidR="009603C2" w:rsidRPr="007A7D9E">
        <w:rPr>
          <w:sz w:val="24"/>
          <w:szCs w:val="24"/>
        </w:rPr>
        <w:t xml:space="preserve"> 6</w:t>
      </w:r>
      <w:r w:rsidRPr="007A7D9E">
        <w:rPr>
          <w:sz w:val="24"/>
          <w:szCs w:val="24"/>
        </w:rPr>
        <w:t xml:space="preserve"> раундов</w:t>
      </w:r>
      <w:r w:rsidR="009603C2" w:rsidRPr="007A7D9E">
        <w:rPr>
          <w:sz w:val="24"/>
          <w:szCs w:val="24"/>
        </w:rPr>
        <w:t>, 7 раунд финальный – «вопрос на засыпку»</w:t>
      </w:r>
      <w:r w:rsidRPr="007A7D9E">
        <w:rPr>
          <w:sz w:val="24"/>
          <w:szCs w:val="24"/>
        </w:rPr>
        <w:t xml:space="preserve">. </w:t>
      </w:r>
      <w:r w:rsidR="009603C2" w:rsidRPr="007A7D9E">
        <w:rPr>
          <w:sz w:val="24"/>
          <w:szCs w:val="24"/>
        </w:rPr>
        <w:t xml:space="preserve"> </w:t>
      </w:r>
      <w:r w:rsidRPr="007A7D9E">
        <w:rPr>
          <w:sz w:val="24"/>
          <w:szCs w:val="24"/>
        </w:rPr>
        <w:t xml:space="preserve">За каждый правильный ответ команды получают жетон. Каждый жетон равен 10 секундам.  Заработанные секунды вам будут необходимы на финальном раунде, где решится вопрос: «Кто будет победителем?». Перед каждым раундом  я вам буду напоминать правила игры. Будьте внимательны. За нарушение </w:t>
      </w:r>
      <w:r w:rsidR="008E6222" w:rsidRPr="007A7D9E">
        <w:rPr>
          <w:sz w:val="24"/>
          <w:szCs w:val="24"/>
        </w:rPr>
        <w:t>правил,</w:t>
      </w:r>
      <w:r w:rsidRPr="007A7D9E">
        <w:rPr>
          <w:sz w:val="24"/>
          <w:szCs w:val="24"/>
        </w:rPr>
        <w:t xml:space="preserve"> команда будет штрафоваться. Итак, мы начинаем.</w:t>
      </w:r>
    </w:p>
    <w:p w:rsidR="00412D2B" w:rsidRPr="007A7D9E" w:rsidRDefault="00412D2B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8E6222" w:rsidRPr="007A7D9E" w:rsidRDefault="0037791E" w:rsidP="007A7D9E">
      <w:pPr>
        <w:pStyle w:val="af1"/>
        <w:spacing w:line="360" w:lineRule="auto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t>1 Раунд «</w:t>
      </w:r>
      <w:r w:rsidR="0069281A" w:rsidRPr="007A7D9E">
        <w:rPr>
          <w:b/>
          <w:sz w:val="24"/>
          <w:szCs w:val="24"/>
        </w:rPr>
        <w:t>Загадочный</w:t>
      </w:r>
      <w:r w:rsidRPr="007A7D9E">
        <w:rPr>
          <w:b/>
          <w:sz w:val="24"/>
          <w:szCs w:val="24"/>
        </w:rPr>
        <w:t>»</w:t>
      </w:r>
      <w:r w:rsidR="008E6222" w:rsidRPr="007A7D9E">
        <w:rPr>
          <w:b/>
          <w:sz w:val="24"/>
          <w:szCs w:val="24"/>
        </w:rPr>
        <w:t xml:space="preserve"> </w:t>
      </w:r>
    </w:p>
    <w:p w:rsidR="008E6222" w:rsidRPr="007A7D9E" w:rsidRDefault="008E6222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sz w:val="24"/>
          <w:szCs w:val="24"/>
        </w:rPr>
        <w:t>(слайд №</w:t>
      </w:r>
      <w:r w:rsidR="006F1E73" w:rsidRPr="007A7D9E">
        <w:rPr>
          <w:b/>
          <w:sz w:val="24"/>
          <w:szCs w:val="24"/>
        </w:rPr>
        <w:t>4</w:t>
      </w:r>
      <w:r w:rsidRPr="007A7D9E">
        <w:rPr>
          <w:b/>
          <w:sz w:val="24"/>
          <w:szCs w:val="24"/>
        </w:rPr>
        <w:t>)</w:t>
      </w:r>
    </w:p>
    <w:p w:rsidR="00EF319F" w:rsidRPr="007A7D9E" w:rsidRDefault="0069281A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sz w:val="24"/>
          <w:szCs w:val="24"/>
        </w:rPr>
        <w:t>Командам предлагаются загадки</w:t>
      </w:r>
      <w:r w:rsidR="00EF319F" w:rsidRPr="007A7D9E">
        <w:rPr>
          <w:rFonts w:ascii="Times New Roman" w:eastAsia="Times New Roman" w:hAnsi="Times New Roman" w:cs="Times New Roman"/>
          <w:sz w:val="24"/>
          <w:szCs w:val="24"/>
        </w:rPr>
        <w:t>. После звукового сиг</w:t>
      </w:r>
      <w:r w:rsidRPr="007A7D9E">
        <w:rPr>
          <w:rFonts w:ascii="Times New Roman" w:eastAsia="Times New Roman" w:hAnsi="Times New Roman" w:cs="Times New Roman"/>
          <w:sz w:val="24"/>
          <w:szCs w:val="24"/>
        </w:rPr>
        <w:t xml:space="preserve">нала каждая команда начинает </w:t>
      </w:r>
      <w:r w:rsidR="00EF319F" w:rsidRPr="007A7D9E">
        <w:rPr>
          <w:rFonts w:ascii="Times New Roman" w:eastAsia="Times New Roman" w:hAnsi="Times New Roman" w:cs="Times New Roman"/>
          <w:sz w:val="24"/>
          <w:szCs w:val="24"/>
        </w:rPr>
        <w:t xml:space="preserve"> обсуждение. После второго звукового сигнала обсуждение </w:t>
      </w:r>
      <w:r w:rsidRPr="007A7D9E">
        <w:rPr>
          <w:rFonts w:ascii="Times New Roman" w:eastAsia="Times New Roman" w:hAnsi="Times New Roman" w:cs="Times New Roman"/>
          <w:sz w:val="24"/>
          <w:szCs w:val="24"/>
        </w:rPr>
        <w:t>заканчивается,</w:t>
      </w:r>
      <w:r w:rsidR="00F7749D" w:rsidRPr="007A7D9E">
        <w:rPr>
          <w:rFonts w:ascii="Times New Roman" w:eastAsia="Times New Roman" w:hAnsi="Times New Roman" w:cs="Times New Roman"/>
          <w:sz w:val="24"/>
          <w:szCs w:val="24"/>
        </w:rPr>
        <w:t xml:space="preserve"> и капитаны бьют в гонг. Кто первым ударит в гонг, тот первым и дает ответ. Ответ до сигнала или с места не засчитывается, нарушитель штрафуется. Если первая команда дает неправильный ответ, то слово дается второй команде. При правильном ответе команда получает волшебный жетон.</w:t>
      </w:r>
    </w:p>
    <w:p w:rsidR="008E6222" w:rsidRPr="007A7D9E" w:rsidRDefault="0037791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11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sz w:val="24"/>
          <w:szCs w:val="24"/>
        </w:rPr>
        <w:t xml:space="preserve"> </w:t>
      </w:r>
      <w:r w:rsidR="0069281A" w:rsidRPr="007A7D9E">
        <w:rPr>
          <w:sz w:val="24"/>
          <w:szCs w:val="24"/>
        </w:rPr>
        <w:t>Я глазищами моргаю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Неустанно день и ночь.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Я машинам помогаю</w:t>
      </w:r>
    </w:p>
    <w:p w:rsidR="0069281A" w:rsidRPr="007A7D9E" w:rsidRDefault="0069281A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И тебе хочу помочь (светофор)</w:t>
      </w:r>
      <w:r w:rsidR="006F1E73" w:rsidRPr="007A7D9E">
        <w:rPr>
          <w:b/>
          <w:sz w:val="24"/>
          <w:szCs w:val="24"/>
        </w:rPr>
        <w:t xml:space="preserve"> (слайд №5)</w:t>
      </w:r>
      <w:r w:rsidR="0037791E" w:rsidRPr="007A7D9E">
        <w:rPr>
          <w:sz w:val="24"/>
          <w:szCs w:val="24"/>
        </w:rPr>
        <w:br/>
      </w:r>
      <w:r w:rsidR="0037791E" w:rsidRPr="007A7D9E">
        <w:rPr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12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5663" w:rsidRPr="007A7D9E">
        <w:rPr>
          <w:sz w:val="24"/>
          <w:szCs w:val="24"/>
        </w:rPr>
        <w:t>Очень нужен он в пути,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Где дорогу перейти?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Он расскажет «что» и «как»,</w:t>
      </w:r>
    </w:p>
    <w:p w:rsidR="0037791E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Звать его - … (дорожный знак)</w:t>
      </w:r>
      <w:r w:rsidR="006F1E73" w:rsidRPr="007A7D9E">
        <w:rPr>
          <w:b/>
          <w:sz w:val="24"/>
          <w:szCs w:val="24"/>
        </w:rPr>
        <w:t xml:space="preserve"> (слайд №6)</w:t>
      </w:r>
    </w:p>
    <w:p w:rsidR="008E6222" w:rsidRPr="007A7D9E" w:rsidRDefault="0037791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13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222" w:rsidRPr="007A7D9E">
        <w:rPr>
          <w:sz w:val="24"/>
          <w:szCs w:val="24"/>
        </w:rPr>
        <w:t xml:space="preserve"> </w:t>
      </w:r>
      <w:r w:rsidR="00B75663" w:rsidRPr="007A7D9E">
        <w:rPr>
          <w:sz w:val="24"/>
          <w:szCs w:val="24"/>
        </w:rPr>
        <w:t>Там, где есть машин поток,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Дорожных знаков много,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Постовой свистит в свисток,</w:t>
      </w:r>
    </w:p>
    <w:p w:rsidR="0037791E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Значит, там …(дорога)</w:t>
      </w:r>
      <w:r w:rsidR="006F1E73" w:rsidRPr="007A7D9E">
        <w:rPr>
          <w:b/>
          <w:sz w:val="24"/>
          <w:szCs w:val="24"/>
        </w:rPr>
        <w:t xml:space="preserve"> (слайд №7)</w:t>
      </w:r>
    </w:p>
    <w:p w:rsidR="008E6222" w:rsidRPr="007A7D9E" w:rsidRDefault="0037791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14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222" w:rsidRPr="007A7D9E">
        <w:rPr>
          <w:sz w:val="24"/>
          <w:szCs w:val="24"/>
        </w:rPr>
        <w:t xml:space="preserve"> </w:t>
      </w:r>
      <w:r w:rsidR="00B75663" w:rsidRPr="007A7D9E">
        <w:rPr>
          <w:sz w:val="24"/>
          <w:szCs w:val="24"/>
        </w:rPr>
        <w:t>Ясным утром вдоль дороги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На траве блестит роса.</w:t>
      </w:r>
    </w:p>
    <w:p w:rsidR="00B75663" w:rsidRPr="007A7D9E" w:rsidRDefault="000B41B6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По дороге едут ноги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lastRenderedPageBreak/>
        <w:t>И бегут два колеса.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У загадки есть ответ.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Это мой …(велосипед)</w:t>
      </w:r>
      <w:r w:rsidR="006F1E73" w:rsidRPr="007A7D9E">
        <w:rPr>
          <w:b/>
          <w:sz w:val="24"/>
          <w:szCs w:val="24"/>
        </w:rPr>
        <w:t xml:space="preserve"> (слайд №8)</w:t>
      </w:r>
    </w:p>
    <w:p w:rsidR="00B75663" w:rsidRPr="007A7D9E" w:rsidRDefault="0037791E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15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222" w:rsidRPr="007A7D9E">
        <w:rPr>
          <w:sz w:val="24"/>
          <w:szCs w:val="24"/>
        </w:rPr>
        <w:t xml:space="preserve"> </w:t>
      </w:r>
      <w:r w:rsidR="00B75663" w:rsidRPr="007A7D9E">
        <w:rPr>
          <w:sz w:val="24"/>
          <w:szCs w:val="24"/>
        </w:rPr>
        <w:t xml:space="preserve">Знает правила движенья, 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Как урок учитель,</w:t>
      </w:r>
    </w:p>
    <w:p w:rsidR="00B7566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Плюс сноровка при вождении,</w:t>
      </w:r>
    </w:p>
    <w:p w:rsidR="006F1E73" w:rsidRPr="007A7D9E" w:rsidRDefault="00B75663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Звать его… (водитель)</w:t>
      </w:r>
      <w:r w:rsidR="006F1E73" w:rsidRPr="007A7D9E">
        <w:rPr>
          <w:b/>
          <w:sz w:val="24"/>
          <w:szCs w:val="24"/>
        </w:rPr>
        <w:t xml:space="preserve"> (слайд №9)</w:t>
      </w:r>
    </w:p>
    <w:p w:rsidR="00412D2B" w:rsidRPr="007A7D9E" w:rsidRDefault="00412D2B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9603C2" w:rsidRPr="007A7D9E" w:rsidRDefault="0031340C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sz w:val="24"/>
          <w:szCs w:val="24"/>
        </w:rPr>
        <w:t>2 Раунд «</w:t>
      </w:r>
      <w:r w:rsidR="007D79AF" w:rsidRPr="007A7D9E">
        <w:rPr>
          <w:b/>
          <w:sz w:val="24"/>
          <w:szCs w:val="24"/>
        </w:rPr>
        <w:t>Логический</w:t>
      </w:r>
      <w:r w:rsidRPr="007A7D9E">
        <w:rPr>
          <w:b/>
          <w:sz w:val="24"/>
          <w:szCs w:val="24"/>
        </w:rPr>
        <w:t>»</w:t>
      </w:r>
      <w:r w:rsidR="00D364A8" w:rsidRPr="007A7D9E">
        <w:rPr>
          <w:b/>
          <w:bCs/>
          <w:sz w:val="24"/>
          <w:szCs w:val="24"/>
        </w:rPr>
        <w:t xml:space="preserve"> </w:t>
      </w:r>
      <w:r w:rsidR="00D364A8" w:rsidRPr="007A7D9E">
        <w:rPr>
          <w:b/>
          <w:sz w:val="24"/>
          <w:szCs w:val="24"/>
        </w:rPr>
        <w:t>(слайд №</w:t>
      </w:r>
      <w:r w:rsidR="006F1E73" w:rsidRPr="007A7D9E">
        <w:rPr>
          <w:b/>
          <w:sz w:val="24"/>
          <w:szCs w:val="24"/>
        </w:rPr>
        <w:t>10</w:t>
      </w:r>
      <w:r w:rsidR="00D364A8" w:rsidRPr="007A7D9E">
        <w:rPr>
          <w:b/>
          <w:sz w:val="24"/>
          <w:szCs w:val="24"/>
        </w:rPr>
        <w:t>)</w:t>
      </w:r>
    </w:p>
    <w:tbl>
      <w:tblPr>
        <w:tblW w:w="5000" w:type="pct"/>
        <w:tblCellSpacing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1"/>
      </w:tblGrid>
      <w:tr w:rsidR="0031340C" w:rsidRPr="007A7D9E" w:rsidTr="009603C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31340C" w:rsidRPr="007A7D9E" w:rsidRDefault="0031340C" w:rsidP="007A7D9E">
            <w:pPr>
              <w:pStyle w:val="a6"/>
              <w:spacing w:line="360" w:lineRule="auto"/>
            </w:pPr>
          </w:p>
        </w:tc>
      </w:tr>
      <w:tr w:rsidR="0031340C" w:rsidRPr="007A7D9E" w:rsidTr="009603C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E6222" w:rsidRPr="007A7D9E" w:rsidRDefault="0031340C" w:rsidP="007A7D9E">
            <w:pPr>
              <w:pStyle w:val="a6"/>
              <w:spacing w:line="360" w:lineRule="auto"/>
              <w:rPr>
                <w:b/>
              </w:rPr>
            </w:pPr>
            <w:r w:rsidRPr="007A7D9E">
              <w:rPr>
                <w:b/>
                <w:noProof/>
              </w:rPr>
              <w:drawing>
                <wp:inline distT="0" distB="0" distL="0" distR="0">
                  <wp:extent cx="361950" cy="342900"/>
                  <wp:effectExtent l="19050" t="0" r="0" b="0"/>
                  <wp:docPr id="22" name="Рисунок 2" descr="http://vneklassa.narod.ru/ikon_collektion/instrumenty_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vneklassa.narod.ru/ikon_collektion/instrumenty_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D9E">
              <w:rPr>
                <w:b/>
              </w:rPr>
              <w:t xml:space="preserve">Добавь мордашку </w:t>
            </w:r>
            <w:proofErr w:type="gramStart"/>
            <w:r w:rsidRPr="007A7D9E">
              <w:rPr>
                <w:b/>
              </w:rPr>
              <w:t>!</w:t>
            </w:r>
            <w:r w:rsidR="008E6222" w:rsidRPr="007A7D9E">
              <w:rPr>
                <w:b/>
              </w:rPr>
              <w:t>(</w:t>
            </w:r>
            <w:proofErr w:type="gramEnd"/>
            <w:r w:rsidR="008E6222" w:rsidRPr="007A7D9E">
              <w:rPr>
                <w:b/>
              </w:rPr>
              <w:t>слайд №1</w:t>
            </w:r>
            <w:r w:rsidR="006F1E73" w:rsidRPr="007A7D9E">
              <w:rPr>
                <w:b/>
              </w:rPr>
              <w:t>1</w:t>
            </w:r>
            <w:r w:rsidR="008E6222" w:rsidRPr="007A7D9E">
              <w:rPr>
                <w:b/>
              </w:rPr>
              <w:t>)</w:t>
            </w:r>
          </w:p>
          <w:p w:rsidR="008E6222" w:rsidRPr="007A7D9E" w:rsidRDefault="008E6222" w:rsidP="007A7D9E">
            <w:pPr>
              <w:pStyle w:val="a6"/>
              <w:spacing w:line="360" w:lineRule="auto"/>
              <w:rPr>
                <w:b/>
              </w:rPr>
            </w:pPr>
          </w:p>
          <w:p w:rsidR="0031340C" w:rsidRPr="007A7D9E" w:rsidRDefault="0031340C" w:rsidP="007A7D9E">
            <w:pPr>
              <w:pStyle w:val="a6"/>
              <w:spacing w:line="360" w:lineRule="auto"/>
            </w:pPr>
            <w:r w:rsidRPr="007A7D9E">
              <w:t xml:space="preserve">Художник задал головоломку. </w:t>
            </w:r>
          </w:p>
          <w:p w:rsidR="0031340C" w:rsidRPr="007A7D9E" w:rsidRDefault="0031340C" w:rsidP="007A7D9E">
            <w:pPr>
              <w:pStyle w:val="a6"/>
              <w:spacing w:line="360" w:lineRule="auto"/>
            </w:pPr>
            <w:r w:rsidRPr="007A7D9E">
              <w:t xml:space="preserve">Он нарисовал девять окошек, а в них - мордашки. </w:t>
            </w:r>
          </w:p>
          <w:p w:rsidR="0031340C" w:rsidRPr="007A7D9E" w:rsidRDefault="0031340C" w:rsidP="007A7D9E">
            <w:pPr>
              <w:pStyle w:val="a6"/>
              <w:spacing w:line="360" w:lineRule="auto"/>
            </w:pPr>
            <w:r w:rsidRPr="007A7D9E">
              <w:t>Он сказал</w:t>
            </w:r>
            <w:proofErr w:type="gramStart"/>
            <w:r w:rsidRPr="007A7D9E">
              <w:t xml:space="preserve"> :</w:t>
            </w:r>
            <w:proofErr w:type="gramEnd"/>
            <w:r w:rsidRPr="007A7D9E">
              <w:t xml:space="preserve"> "Дружок</w:t>
            </w:r>
            <w:proofErr w:type="gramStart"/>
            <w:r w:rsidRPr="007A7D9E">
              <w:t xml:space="preserve"> !</w:t>
            </w:r>
            <w:proofErr w:type="gramEnd"/>
            <w:r w:rsidRPr="007A7D9E">
              <w:t xml:space="preserve"> "Рассмотри внимательно все окошки. </w:t>
            </w:r>
          </w:p>
          <w:p w:rsidR="0031340C" w:rsidRPr="007A7D9E" w:rsidRDefault="0031340C" w:rsidP="007A7D9E">
            <w:pPr>
              <w:pStyle w:val="a6"/>
              <w:spacing w:line="360" w:lineRule="auto"/>
            </w:pPr>
            <w:r w:rsidRPr="007A7D9E">
              <w:t xml:space="preserve">В каждом ряду обязательно должны быть все </w:t>
            </w:r>
            <w:r w:rsidRPr="007A7D9E">
              <w:rPr>
                <w:noProof/>
              </w:rPr>
              <w:drawing>
                <wp:anchor distT="19050" distB="19050" distL="190500" distR="190500" simplePos="0" relativeHeight="251660288" behindDoc="0" locked="0" layoutInCell="1" allowOverlap="0">
                  <wp:simplePos x="0" y="0"/>
                  <wp:positionH relativeFrom="column">
                    <wp:posOffset>-2171700</wp:posOffset>
                  </wp:positionH>
                  <wp:positionV relativeFrom="line">
                    <wp:posOffset>-1847850</wp:posOffset>
                  </wp:positionV>
                  <wp:extent cx="1971675" cy="1743075"/>
                  <wp:effectExtent l="19050" t="0" r="9525" b="0"/>
                  <wp:wrapSquare wrapText="bothSides"/>
                  <wp:docPr id="18" name="Рисунок 9" descr="Развивающие занят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азвивающие занят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A7D9E">
              <w:t xml:space="preserve">виды мордашек. </w:t>
            </w:r>
          </w:p>
          <w:p w:rsidR="0031340C" w:rsidRPr="007A7D9E" w:rsidRDefault="0031340C" w:rsidP="007A7D9E">
            <w:pPr>
              <w:pStyle w:val="a6"/>
              <w:spacing w:line="360" w:lineRule="auto"/>
            </w:pPr>
            <w:r w:rsidRPr="007A7D9E">
              <w:t>Подумай, какую мордашку надо добавить вместо вопросика</w:t>
            </w:r>
            <w:proofErr w:type="gramStart"/>
            <w:r w:rsidRPr="007A7D9E">
              <w:t>."</w:t>
            </w:r>
            <w:proofErr w:type="gramEnd"/>
          </w:p>
        </w:tc>
      </w:tr>
      <w:tr w:rsidR="0031340C" w:rsidRPr="007A7D9E" w:rsidTr="009603C2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7A7D9E" w:rsidRDefault="007A7D9E" w:rsidP="007A7D9E">
            <w:pPr>
              <w:pStyle w:val="a6"/>
              <w:spacing w:line="360" w:lineRule="auto"/>
            </w:pPr>
            <w:r w:rsidRPr="007A7D9E">
              <w:rPr>
                <w:noProof/>
              </w:rPr>
              <w:drawing>
                <wp:inline distT="0" distB="0" distL="0" distR="0">
                  <wp:extent cx="3371850" cy="542925"/>
                  <wp:effectExtent l="19050" t="0" r="0" b="0"/>
                  <wp:docPr id="8" name="Рисунок 69" descr="http://www.develop-kinder.com/z/0/01/2/z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develop-kinder.com/z/0/01/2/z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b="32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D9E">
              <w:t xml:space="preserve">   </w:t>
            </w:r>
          </w:p>
          <w:p w:rsidR="007A7D9E" w:rsidRPr="007A7D9E" w:rsidRDefault="007A7D9E" w:rsidP="007A7D9E">
            <w:pPr>
              <w:pStyle w:val="a6"/>
              <w:spacing w:line="360" w:lineRule="auto"/>
            </w:pPr>
            <w:r>
              <w:t xml:space="preserve">     </w:t>
            </w:r>
            <w:r w:rsidRPr="007A7D9E">
              <w:t xml:space="preserve"> 1      </w:t>
            </w:r>
            <w:r>
              <w:t xml:space="preserve"> </w:t>
            </w:r>
            <w:r w:rsidRPr="007A7D9E">
              <w:t xml:space="preserve">    2   </w:t>
            </w:r>
            <w:r>
              <w:t xml:space="preserve">     </w:t>
            </w:r>
            <w:r w:rsidRPr="007A7D9E">
              <w:t xml:space="preserve">      3    </w:t>
            </w:r>
            <w:r>
              <w:t xml:space="preserve">  </w:t>
            </w:r>
            <w:r w:rsidRPr="007A7D9E">
              <w:t xml:space="preserve">     4      </w:t>
            </w:r>
            <w:r>
              <w:t xml:space="preserve">    </w:t>
            </w:r>
            <w:r w:rsidRPr="007A7D9E">
              <w:t xml:space="preserve">   5     </w:t>
            </w:r>
            <w:r>
              <w:t xml:space="preserve">   </w:t>
            </w:r>
            <w:r w:rsidRPr="007A7D9E">
              <w:t xml:space="preserve">    6</w:t>
            </w:r>
          </w:p>
          <w:p w:rsidR="0031340C" w:rsidRPr="007A7D9E" w:rsidRDefault="0031340C" w:rsidP="007A7D9E">
            <w:pPr>
              <w:pStyle w:val="a6"/>
              <w:spacing w:line="360" w:lineRule="auto"/>
            </w:pPr>
          </w:p>
        </w:tc>
      </w:tr>
    </w:tbl>
    <w:p w:rsidR="009603C2" w:rsidRPr="007A7D9E" w:rsidRDefault="009603C2" w:rsidP="007A7D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6222" w:rsidRPr="007A7D9E" w:rsidRDefault="007D79AF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4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53A7" w:rsidRPr="007A7D9E">
        <w:rPr>
          <w:sz w:val="24"/>
          <w:szCs w:val="24"/>
        </w:rPr>
        <w:t>Отгадай ребусы</w:t>
      </w:r>
      <w:r w:rsidR="008E6222" w:rsidRPr="007A7D9E">
        <w:rPr>
          <w:b/>
          <w:sz w:val="24"/>
          <w:szCs w:val="24"/>
        </w:rPr>
        <w:t xml:space="preserve"> (слайд №1</w:t>
      </w:r>
      <w:r w:rsidR="006F1E73" w:rsidRPr="007A7D9E">
        <w:rPr>
          <w:b/>
          <w:sz w:val="24"/>
          <w:szCs w:val="24"/>
        </w:rPr>
        <w:t>2,13</w:t>
      </w:r>
      <w:r w:rsidR="008E6222" w:rsidRPr="007A7D9E">
        <w:rPr>
          <w:b/>
          <w:sz w:val="24"/>
          <w:szCs w:val="24"/>
        </w:rPr>
        <w:t>)</w:t>
      </w:r>
      <w:r w:rsidR="008E6222" w:rsidRPr="007A7D9E">
        <w:rPr>
          <w:sz w:val="24"/>
          <w:szCs w:val="24"/>
        </w:rPr>
        <w:t xml:space="preserve"> </w:t>
      </w:r>
    </w:p>
    <w:p w:rsidR="003F301D" w:rsidRPr="007A7D9E" w:rsidRDefault="007A7D9E" w:rsidP="007A7D9E">
      <w:pPr>
        <w:pStyle w:val="af1"/>
        <w:numPr>
          <w:ilvl w:val="0"/>
          <w:numId w:val="18"/>
        </w:num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2.</w:t>
      </w:r>
    </w:p>
    <w:p w:rsidR="007D79AF" w:rsidRPr="007A7D9E" w:rsidRDefault="007A7D9E" w:rsidP="007A7D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3128010</wp:posOffset>
            </wp:positionH>
            <wp:positionV relativeFrom="paragraph">
              <wp:posOffset>59690</wp:posOffset>
            </wp:positionV>
            <wp:extent cx="2914650" cy="1704975"/>
            <wp:effectExtent l="0" t="0" r="0" b="0"/>
            <wp:wrapThrough wrapText="bothSides">
              <wp:wrapPolygon edited="0">
                <wp:start x="5506" y="1448"/>
                <wp:lineTo x="5506" y="4585"/>
                <wp:lineTo x="6494" y="5309"/>
                <wp:lineTo x="10729" y="5309"/>
                <wp:lineTo x="3388" y="6999"/>
                <wp:lineTo x="988" y="7964"/>
                <wp:lineTo x="565" y="13274"/>
                <wp:lineTo x="3247" y="16894"/>
                <wp:lineTo x="1129" y="18583"/>
                <wp:lineTo x="565" y="19307"/>
                <wp:lineTo x="706" y="20273"/>
                <wp:lineTo x="3529" y="20273"/>
                <wp:lineTo x="7906" y="20273"/>
                <wp:lineTo x="20471" y="17859"/>
                <wp:lineTo x="20329" y="16894"/>
                <wp:lineTo x="19482" y="13274"/>
                <wp:lineTo x="19341" y="13032"/>
                <wp:lineTo x="18494" y="9412"/>
                <wp:lineTo x="18635" y="8206"/>
                <wp:lineTo x="17224" y="7482"/>
                <wp:lineTo x="10729" y="5309"/>
                <wp:lineTo x="15247" y="5068"/>
                <wp:lineTo x="16094" y="3620"/>
                <wp:lineTo x="15388" y="1448"/>
                <wp:lineTo x="5506" y="1448"/>
              </wp:wrapPolygon>
            </wp:wrapThrough>
            <wp:docPr id="28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90012" cy="6149975"/>
                      <a:chOff x="153988" y="457200"/>
                      <a:chExt cx="8990012" cy="6149975"/>
                    </a:xfrm>
                  </a:grpSpPr>
                  <a:sp>
                    <a:nvSpPr>
                      <a:cNvPr id="46102" name="Rectangle 22"/>
                      <a:cNvSpPr>
                        <a:spLocks noGrp="1" noChangeArrowheads="1"/>
                      </a:cNvSpPr>
                    </a:nvSpPr>
                    <a:spPr>
                      <a:xfrm>
                        <a:off x="304800" y="457200"/>
                        <a:ext cx="8686800" cy="838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anchor="ctr">
                          <a:normAutofit fontScale="90000"/>
                        </a:bodyPr>
                        <a:lstStyle>
                          <a:lvl1pPr algn="l" rtl="0" eaLnBrk="1" latinLnBrk="0" hangingPunct="1">
                            <a:spcBef>
                              <a:spcPct val="0"/>
                            </a:spcBef>
                            <a:buNone/>
                            <a:defRPr kumimoji="0" sz="3600" kern="1200" cap="all" baseline="0">
                              <a:solidFill>
                                <a:schemeClr val="tx2"/>
                              </a:solidFill>
                              <a:effectLst>
                                <a:reflection blurRad="12700" stA="48000" endA="300" endPos="55000" dir="5400000" sy="-90000" algn="bl" rotWithShape="0"/>
                              </a:effectLst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pPr algn="ctr"/>
                          <a:r>
                            <a:rPr lang="ru-RU" sz="7200"/>
                            <a:t>Водитель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6103" name="Rectangle 23"/>
                      <a:cNvSpPr>
                        <a:spLocks noGrp="1" noChangeArrowheads="1"/>
                      </a:cNvSpPr>
                    </a:nvSpPr>
                    <a:spPr>
                      <a:xfrm>
                        <a:off x="1371600" y="2492375"/>
                        <a:ext cx="7772400" cy="4114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>
                          <a:normAutofit/>
                        </a:bodyPr>
                        <a:lstStyle>
                          <a:lvl1pPr marL="342900" indent="-3429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"/>
                            <a:defRPr kumimoji="0" sz="32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"/>
                            <a:defRPr kumimoji="0" sz="28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"/>
                            <a:defRPr kumimoji="0" sz="24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"/>
                            <a:defRPr kumimoji="0" sz="20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"/>
                            <a:defRPr kumimoji="0" sz="18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"/>
                            <a:defRPr kumimoji="0" sz="18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"/>
                            <a:defRPr kumimoji="0" sz="16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"/>
                            <a:defRPr kumimoji="0" sz="1600" kern="1200" baseline="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"/>
                            <a:defRPr kumimoji="0" sz="1400" kern="1200" baseline="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 sz="1600"/>
                        </a:p>
                        <a:p>
                          <a:pPr>
                            <a:buFont typeface="Wingdings" pitchFamily="2" charset="2"/>
                            <a:buNone/>
                          </a:pPr>
                          <a:endParaRPr lang="ru-RU" sz="1600"/>
                        </a:p>
                      </a:txBody>
                      <a:useSpRect/>
                    </a:txSp>
                  </a:sp>
                  <a:sp>
                    <a:nvSpPr>
                      <a:cNvPr id="46084" name="Tree"/>
                      <a:cNvSpPr>
                        <a:spLocks noEditPoints="1" noChangeArrowheads="1"/>
                      </a:cNvSpPr>
                    </a:nvSpPr>
                    <a:spPr bwMode="auto">
                      <a:xfrm>
                        <a:off x="6372225" y="2492375"/>
                        <a:ext cx="2089150" cy="2992438"/>
                      </a:xfrm>
                      <a:custGeom>
                        <a:avLst/>
                        <a:gdLst>
                          <a:gd name="G0" fmla="+- 0 0 0"/>
                          <a:gd name="G1" fmla="*/ 18900 1 3"/>
                          <a:gd name="G2" fmla="*/ 18900 2 3"/>
                          <a:gd name="G3" fmla="+- 18900 0 0"/>
                          <a:gd name="T0" fmla="*/ 10800 w 21600"/>
                          <a:gd name="T1" fmla="*/ 0 h 21600"/>
                          <a:gd name="T2" fmla="*/ 6171 w 21600"/>
                          <a:gd name="T3" fmla="*/ 6300 h 21600"/>
                          <a:gd name="T4" fmla="*/ 3086 w 21600"/>
                          <a:gd name="T5" fmla="*/ 12600 h 21600"/>
                          <a:gd name="T6" fmla="*/ 0 w 21600"/>
                          <a:gd name="T7" fmla="*/ 18900 h 21600"/>
                          <a:gd name="T8" fmla="*/ 15429 w 21600"/>
                          <a:gd name="T9" fmla="*/ 6300 h 21600"/>
                          <a:gd name="T10" fmla="*/ 18514 w 21600"/>
                          <a:gd name="T11" fmla="*/ 12600 h 21600"/>
                          <a:gd name="T12" fmla="*/ 21600 w 21600"/>
                          <a:gd name="T13" fmla="*/ 18900 h 21600"/>
                          <a:gd name="T14" fmla="*/ 17694720 60000 65536"/>
                          <a:gd name="T15" fmla="*/ 11796480 60000 65536"/>
                          <a:gd name="T16" fmla="*/ 11796480 60000 65536"/>
                          <a:gd name="T17" fmla="*/ 11796480 60000 65536"/>
                          <a:gd name="T18" fmla="*/ 0 60000 65536"/>
                          <a:gd name="T19" fmla="*/ 0 60000 65536"/>
                          <a:gd name="T20" fmla="*/ 0 60000 65536"/>
                          <a:gd name="T21" fmla="*/ 761 w 21600"/>
                          <a:gd name="T22" fmla="*/ 22454 h 21600"/>
                          <a:gd name="T23" fmla="*/ 21069 w 21600"/>
                          <a:gd name="T24" fmla="*/ 28282 h 21600"/>
                        </a:gdLst>
                        <a:ahLst/>
                        <a:cxnLst>
                          <a:cxn ang="T14">
                            <a:pos x="T0" y="T1"/>
                          </a:cxn>
                          <a:cxn ang="T15">
                            <a:pos x="T2" y="T3"/>
                          </a:cxn>
                          <a:cxn ang="T16">
                            <a:pos x="T4" y="T5"/>
                          </a:cxn>
                          <a:cxn ang="T17">
                            <a:pos x="T6" y="T7"/>
                          </a:cxn>
                          <a:cxn ang="T18">
                            <a:pos x="T8" y="T9"/>
                          </a:cxn>
                          <a:cxn ang="T19">
                            <a:pos x="T10" y="T11"/>
                          </a:cxn>
                          <a:cxn ang="T20">
                            <a:pos x="T12" y="T13"/>
                          </a:cxn>
                        </a:cxnLst>
                        <a:rect l="T21" t="T22" r="T23" b="T24"/>
                        <a:pathLst>
                          <a:path w="21600" h="21600">
                            <a:moveTo>
                              <a:pt x="0" y="18900"/>
                            </a:moveTo>
                            <a:lnTo>
                              <a:pt x="9257" y="18900"/>
                            </a:lnTo>
                            <a:lnTo>
                              <a:pt x="9257" y="21600"/>
                            </a:lnTo>
                            <a:lnTo>
                              <a:pt x="12343" y="21600"/>
                            </a:lnTo>
                            <a:lnTo>
                              <a:pt x="12343" y="18900"/>
                            </a:lnTo>
                            <a:lnTo>
                              <a:pt x="21600" y="18900"/>
                            </a:lnTo>
                            <a:lnTo>
                              <a:pt x="12343" y="12600"/>
                            </a:lnTo>
                            <a:lnTo>
                              <a:pt x="18514" y="12600"/>
                            </a:lnTo>
                            <a:lnTo>
                              <a:pt x="12343" y="6300"/>
                            </a:lnTo>
                            <a:lnTo>
                              <a:pt x="15429" y="6300"/>
                            </a:lnTo>
                            <a:lnTo>
                              <a:pt x="10800" y="0"/>
                            </a:lnTo>
                            <a:lnTo>
                              <a:pt x="6171" y="6300"/>
                            </a:lnTo>
                            <a:lnTo>
                              <a:pt x="9257" y="6300"/>
                            </a:lnTo>
                            <a:lnTo>
                              <a:pt x="3086" y="12600"/>
                            </a:lnTo>
                            <a:lnTo>
                              <a:pt x="9257" y="12600"/>
                            </a:lnTo>
                            <a:close/>
                          </a:path>
                        </a:pathLst>
                      </a:custGeom>
                      <a:solidFill>
                        <a:srgbClr val="008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107763" dir="2700000" algn="ctr" rotWithShape="0">
                          <a:srgbClr val="808080"/>
                        </a:outerShdw>
                      </a:effectLst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pic>
                    <a:nvPicPr>
                      <a:cNvPr id="46100" name="Picture 20" descr="j0293828"/>
                      <a:cNvPicPr>
                        <a:picLocks noGrp="1" noChangeAspect="1" noChangeArrowheads="1"/>
                      </a:cNvPicPr>
                    </a:nvPicPr>
                    <a:blipFill>
                      <a:blip r:embed="rId11"/>
                      <a:srcRect/>
                      <a:stretch>
                        <a:fillRect/>
                      </a:stretch>
                    </a:blipFill>
                    <a:spPr>
                      <a:xfrm>
                        <a:off x="468313" y="2349500"/>
                        <a:ext cx="2447925" cy="3384550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46105" name="Text Box 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203575" y="2708275"/>
                        <a:ext cx="2881313" cy="1616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0000" b="0" i="0" dirty="0"/>
                            <a:t>И Т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6109" name="Text Box 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724150" y="1712913"/>
                        <a:ext cx="355600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ru-RU" sz="5400" i="0">
                              <a:latin typeface="Times New Roman" pitchFamily="18" charset="0"/>
                            </a:rPr>
                            <a:t>,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6110" name="Text Box 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3988" y="5716588"/>
                        <a:ext cx="1557337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/>
                          <a:r>
                            <a:rPr lang="ru-RU" sz="3200"/>
                            <a:t>(вода)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A453A7" w:rsidRPr="007A7D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38450" cy="1504950"/>
            <wp:effectExtent l="0" t="0" r="0" b="0"/>
            <wp:docPr id="27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034087"/>
                      <a:chOff x="0" y="214313"/>
                      <a:chExt cx="9144000" cy="6034087"/>
                    </a:xfrm>
                  </a:grpSpPr>
                  <a:sp>
                    <a:nvSpPr>
                      <a:cNvPr id="38917" name="Rectangle 5"/>
                      <a:cNvSpPr>
                        <a:spLocks noGrp="1" noChangeArrowheads="1"/>
                      </a:cNvSpPr>
                    </a:nvSpPr>
                    <a:spPr>
                      <a:xfrm>
                        <a:off x="1350963" y="214313"/>
                        <a:ext cx="7793037" cy="146208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anchor="ctr">
                          <a:normAutofit/>
                        </a:bodyPr>
                        <a:lstStyle>
                          <a:lvl1pPr algn="l" rtl="0" eaLnBrk="1" latinLnBrk="0" hangingPunct="1">
                            <a:spcBef>
                              <a:spcPct val="0"/>
                            </a:spcBef>
                            <a:buNone/>
                            <a:defRPr kumimoji="0" sz="3600" kern="1200" cap="all" baseline="0">
                              <a:solidFill>
                                <a:schemeClr val="tx2"/>
                              </a:solidFill>
                              <a:effectLst>
                                <a:reflection blurRad="12700" stA="48000" endA="300" endPos="55000" dir="5400000" sy="-90000" algn="bl" rotWithShape="0"/>
                              </a:effectLst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pPr algn="ctr"/>
                          <a:r>
                            <a:rPr lang="ru-RU" sz="6000" dirty="0"/>
                            <a:t>МАШИНА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8915" name="Rectangle 3"/>
                      <a:cNvSpPr>
                        <a:spLocks noGrp="1" noChangeArrowheads="1"/>
                      </a:cNvSpPr>
                    </a:nvSpPr>
                    <a:spPr>
                      <a:xfrm>
                        <a:off x="0" y="2133600"/>
                        <a:ext cx="3024188" cy="4114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>
                          <a:normAutofit/>
                        </a:bodyPr>
                        <a:lstStyle>
                          <a:lvl1pPr marL="342900" indent="-3429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"/>
                            <a:defRPr kumimoji="0" sz="32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"/>
                            <a:defRPr kumimoji="0" sz="28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"/>
                            <a:defRPr kumimoji="0" sz="24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70000"/>
                            <a:buFont typeface="Wingdings 2"/>
                            <a:buChar char=""/>
                            <a:defRPr kumimoji="0" sz="20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"/>
                            <a:defRPr kumimoji="0" sz="18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"/>
                            <a:defRPr kumimoji="0" sz="18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"/>
                            <a:defRPr kumimoji="0" sz="1600" kern="120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"/>
                            <a:defRPr kumimoji="0" sz="1600" kern="1200" baseline="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rtl="0" eaLnBrk="1" latinLnBrk="0" hangingPunct="1">
                            <a:spcBef>
                              <a:spcPct val="20000"/>
                            </a:spcBef>
                            <a:buClr>
                              <a:schemeClr val="accent1"/>
                            </a:buClr>
                            <a:buSzPct val="60000"/>
                            <a:buFont typeface="Wingdings 2"/>
                            <a:buChar char=""/>
                            <a:defRPr kumimoji="0" sz="1400" kern="1200" baseline="0">
                              <a:solidFill>
                                <a:schemeClr val="tx2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lvl="1">
                            <a:buFont typeface="Wingdings" pitchFamily="2" charset="2"/>
                            <a:buNone/>
                          </a:pPr>
                          <a:endParaRPr lang="ru-RU" sz="10000"/>
                        </a:p>
                        <a:p>
                          <a:pPr lvl="1" algn="ctr">
                            <a:buFont typeface="Wingdings" pitchFamily="2" charset="2"/>
                            <a:buNone/>
                          </a:pPr>
                          <a:r>
                            <a:rPr lang="ru-RU" sz="9600"/>
                            <a:t> </a:t>
                          </a:r>
                          <a:r>
                            <a:rPr lang="ru-RU" sz="8800"/>
                            <a:t> 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38916" name="Picture 4" descr="MCj03194360000[1]"/>
                      <a:cNvPicPr>
                        <a:picLocks noChangeAspect="1" noChangeArrowheads="1"/>
                      </a:cNvPicPr>
                    </a:nvPicPr>
                    <a:blipFill>
                      <a:blip r:embed="rId12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795963" y="2708275"/>
                        <a:ext cx="2232025" cy="306705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38919" name="WordArt 7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042988" y="2751138"/>
                        <a:ext cx="4240212" cy="290988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600" kern="10" dirty="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chemeClr val="hlink"/>
                              </a:solidFill>
                              <a:latin typeface="Arial"/>
                              <a:cs typeface="Arial"/>
                            </a:rPr>
                            <a:t>МА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12D2B" w:rsidRPr="007A7D9E" w:rsidRDefault="00412D2B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8E6222" w:rsidRPr="007A7D9E" w:rsidRDefault="00777592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sz w:val="24"/>
          <w:szCs w:val="24"/>
        </w:rPr>
        <w:t>3  Раунд  «</w:t>
      </w:r>
      <w:r w:rsidR="003F301D" w:rsidRPr="007A7D9E">
        <w:rPr>
          <w:b/>
          <w:sz w:val="24"/>
          <w:szCs w:val="24"/>
        </w:rPr>
        <w:t>Загадочный знак</w:t>
      </w:r>
      <w:r w:rsidRPr="007A7D9E">
        <w:rPr>
          <w:b/>
          <w:sz w:val="24"/>
          <w:szCs w:val="24"/>
        </w:rPr>
        <w:t>»</w:t>
      </w:r>
      <w:proofErr w:type="gramStart"/>
      <w:r w:rsidRPr="007A7D9E">
        <w:rPr>
          <w:b/>
          <w:sz w:val="24"/>
          <w:szCs w:val="24"/>
        </w:rPr>
        <w:t>.</w:t>
      </w:r>
      <w:proofErr w:type="gramEnd"/>
      <w:r w:rsidR="008E6222" w:rsidRPr="007A7D9E">
        <w:rPr>
          <w:b/>
          <w:sz w:val="24"/>
          <w:szCs w:val="24"/>
        </w:rPr>
        <w:t xml:space="preserve"> (</w:t>
      </w:r>
      <w:proofErr w:type="gramStart"/>
      <w:r w:rsidR="008E6222" w:rsidRPr="007A7D9E">
        <w:rPr>
          <w:b/>
          <w:sz w:val="24"/>
          <w:szCs w:val="24"/>
        </w:rPr>
        <w:t>с</w:t>
      </w:r>
      <w:proofErr w:type="gramEnd"/>
      <w:r w:rsidR="008E6222" w:rsidRPr="007A7D9E">
        <w:rPr>
          <w:b/>
          <w:sz w:val="24"/>
          <w:szCs w:val="24"/>
        </w:rPr>
        <w:t>лайд №1</w:t>
      </w:r>
      <w:r w:rsidR="00D364A8" w:rsidRPr="007A7D9E">
        <w:rPr>
          <w:b/>
          <w:sz w:val="24"/>
          <w:szCs w:val="24"/>
        </w:rPr>
        <w:t>4</w:t>
      </w:r>
      <w:r w:rsidR="008E6222" w:rsidRPr="007A7D9E">
        <w:rPr>
          <w:b/>
          <w:sz w:val="24"/>
          <w:szCs w:val="24"/>
        </w:rPr>
        <w:t>)</w:t>
      </w:r>
    </w:p>
    <w:p w:rsidR="00896B43" w:rsidRPr="007A7D9E" w:rsidRDefault="00896B43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 xml:space="preserve">Ребята прошли ваши самые большие каникулы, а значит и пролетело лето. Как прекрасно летом! </w:t>
      </w:r>
      <w:r w:rsidR="00C074E0" w:rsidRPr="007A7D9E">
        <w:rPr>
          <w:rFonts w:ascii="Times New Roman" w:hAnsi="Times New Roman" w:cs="Times New Roman"/>
          <w:sz w:val="24"/>
          <w:szCs w:val="24"/>
        </w:rPr>
        <w:t>Вы,</w:t>
      </w:r>
      <w:r w:rsidR="003F301D" w:rsidRPr="007A7D9E">
        <w:rPr>
          <w:rFonts w:ascii="Times New Roman" w:hAnsi="Times New Roman" w:cs="Times New Roman"/>
          <w:sz w:val="24"/>
          <w:szCs w:val="24"/>
        </w:rPr>
        <w:t xml:space="preserve"> </w:t>
      </w:r>
      <w:r w:rsidR="00C074E0" w:rsidRPr="007A7D9E">
        <w:rPr>
          <w:rFonts w:ascii="Times New Roman" w:hAnsi="Times New Roman" w:cs="Times New Roman"/>
          <w:sz w:val="24"/>
          <w:szCs w:val="24"/>
        </w:rPr>
        <w:t>наверное,</w:t>
      </w:r>
      <w:r w:rsidR="003F301D" w:rsidRPr="007A7D9E">
        <w:rPr>
          <w:rFonts w:ascii="Times New Roman" w:hAnsi="Times New Roman" w:cs="Times New Roman"/>
          <w:sz w:val="24"/>
          <w:szCs w:val="24"/>
        </w:rPr>
        <w:t xml:space="preserve"> много отдыхали, путешествовали по разным городам. А обращали ли вы </w:t>
      </w:r>
      <w:r w:rsidR="005511EA" w:rsidRPr="007A7D9E">
        <w:rPr>
          <w:rFonts w:ascii="Times New Roman" w:hAnsi="Times New Roman" w:cs="Times New Roman"/>
          <w:sz w:val="24"/>
          <w:szCs w:val="24"/>
        </w:rPr>
        <w:t>внимание,</w:t>
      </w:r>
      <w:r w:rsidR="003F301D" w:rsidRPr="007A7D9E">
        <w:rPr>
          <w:rFonts w:ascii="Times New Roman" w:hAnsi="Times New Roman" w:cs="Times New Roman"/>
          <w:sz w:val="24"/>
          <w:szCs w:val="24"/>
        </w:rPr>
        <w:t xml:space="preserve"> какие дорожные знаки встречались на вашем пути?</w:t>
      </w:r>
    </w:p>
    <w:p w:rsidR="00896B43" w:rsidRPr="007A7D9E" w:rsidRDefault="00896B43" w:rsidP="007A7D9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A7D9E">
        <w:rPr>
          <w:rFonts w:ascii="Times New Roman" w:hAnsi="Times New Roman" w:cs="Times New Roman"/>
          <w:i/>
          <w:sz w:val="24"/>
          <w:szCs w:val="24"/>
        </w:rPr>
        <w:t>(ответы участников)</w:t>
      </w:r>
    </w:p>
    <w:p w:rsidR="00896B43" w:rsidRPr="007A7D9E" w:rsidRDefault="00896B43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 xml:space="preserve">Вот сейчас и посмотрим, как хорошо вы знаете </w:t>
      </w:r>
      <w:r w:rsidR="003F301D" w:rsidRPr="007A7D9E">
        <w:rPr>
          <w:rFonts w:ascii="Times New Roman" w:hAnsi="Times New Roman" w:cs="Times New Roman"/>
          <w:sz w:val="24"/>
          <w:szCs w:val="24"/>
        </w:rPr>
        <w:t>эти знаки</w:t>
      </w:r>
      <w:r w:rsidRPr="007A7D9E">
        <w:rPr>
          <w:rFonts w:ascii="Times New Roman" w:hAnsi="Times New Roman" w:cs="Times New Roman"/>
          <w:sz w:val="24"/>
          <w:szCs w:val="24"/>
        </w:rPr>
        <w:t>.</w:t>
      </w:r>
    </w:p>
    <w:p w:rsidR="00777592" w:rsidRPr="007A7D9E" w:rsidRDefault="003F301D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Командам предлагаются картинки со знаками и небольшие стихи для этого знака</w:t>
      </w:r>
      <w:r w:rsidR="00777592" w:rsidRPr="007A7D9E">
        <w:rPr>
          <w:rFonts w:ascii="Times New Roman" w:hAnsi="Times New Roman" w:cs="Times New Roman"/>
          <w:sz w:val="24"/>
          <w:szCs w:val="24"/>
        </w:rPr>
        <w:t>. Во время этого раунда жетон получает та команда, которая после звуков</w:t>
      </w:r>
      <w:r w:rsidRPr="007A7D9E">
        <w:rPr>
          <w:rFonts w:ascii="Times New Roman" w:hAnsi="Times New Roman" w:cs="Times New Roman"/>
          <w:sz w:val="24"/>
          <w:szCs w:val="24"/>
        </w:rPr>
        <w:t>ого сигнала быстрее всех назовет знак</w:t>
      </w:r>
      <w:r w:rsidR="00B16871" w:rsidRPr="007A7D9E">
        <w:rPr>
          <w:rFonts w:ascii="Times New Roman" w:hAnsi="Times New Roman" w:cs="Times New Roman"/>
          <w:sz w:val="24"/>
          <w:szCs w:val="24"/>
        </w:rPr>
        <w:t>.</w:t>
      </w:r>
    </w:p>
    <w:p w:rsidR="006F1E73" w:rsidRPr="007A7D9E" w:rsidRDefault="003F301D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sz w:val="24"/>
          <w:szCs w:val="24"/>
        </w:rPr>
        <w:t>1.</w:t>
      </w:r>
      <w:r w:rsidR="006F1E73" w:rsidRPr="007A7D9E">
        <w:rPr>
          <w:b/>
          <w:sz w:val="24"/>
          <w:szCs w:val="24"/>
        </w:rPr>
        <w:t xml:space="preserve"> (слайд №15,16)</w:t>
      </w:r>
    </w:p>
    <w:p w:rsidR="003F301D" w:rsidRPr="007A7D9E" w:rsidRDefault="003F301D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64A2" w:rsidRPr="007A7D9E" w:rsidRDefault="001C64A2" w:rsidP="007A7D9E">
      <w:pPr>
        <w:spacing w:after="7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647700" cy="590550"/>
            <wp:effectExtent l="19050" t="0" r="0" b="0"/>
            <wp:docPr id="111" name="Рисунок 111" descr="Правила дорожного движения в стихах, дорож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Правила дорожного движения в стихах, дорожные зна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Знак "Дети"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Посреди дороги дети,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Мы всегда за них в ответе.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Чтоб не плакал их родитель,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Будь внимательней, водитель!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7A7D9E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657225" cy="581025"/>
            <wp:effectExtent l="19050" t="0" r="9525" b="0"/>
            <wp:docPr id="121" name="Рисунок 95" descr="Правила дорожного движения в стихах, дорож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Правила дорожного движения в стихах, дорожные знаки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Ремонт дороги</w:t>
      </w:r>
    </w:p>
    <w:p w:rsidR="001C64A2" w:rsidRPr="007A7D9E" w:rsidRDefault="001C64A2" w:rsidP="007A7D9E">
      <w:pPr>
        <w:spacing w:after="7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t>Можно встретить знак такой</w:t>
      </w:r>
      <w:proofErr w:type="gramStart"/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</w:t>
      </w:r>
      <w:proofErr w:type="gramEnd"/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t>а дороге скоростной,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Где больших размеров яма,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И ходить опасно прямо,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Там где строится район,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Школа, дом иль стадион. </w:t>
      </w:r>
    </w:p>
    <w:p w:rsidR="001C64A2" w:rsidRPr="007A7D9E" w:rsidRDefault="001C64A2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64A2" w:rsidRPr="007A7D9E" w:rsidRDefault="001C64A2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301D" w:rsidRPr="007A7D9E" w:rsidRDefault="003F301D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К какой группе относятся все эти знаки?</w:t>
      </w:r>
      <w:r w:rsidR="00C074E0" w:rsidRPr="007A7D9E">
        <w:rPr>
          <w:rFonts w:ascii="Times New Roman" w:hAnsi="Times New Roman" w:cs="Times New Roman"/>
          <w:sz w:val="24"/>
          <w:szCs w:val="24"/>
        </w:rPr>
        <w:t xml:space="preserve"> </w:t>
      </w:r>
      <w:r w:rsidRPr="007A7D9E">
        <w:rPr>
          <w:rFonts w:ascii="Times New Roman" w:hAnsi="Times New Roman" w:cs="Times New Roman"/>
          <w:sz w:val="24"/>
          <w:szCs w:val="24"/>
        </w:rPr>
        <w:t>(предупреждающие)</w:t>
      </w:r>
    </w:p>
    <w:p w:rsidR="006F1E73" w:rsidRPr="007A7D9E" w:rsidRDefault="003F301D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sz w:val="24"/>
          <w:szCs w:val="24"/>
        </w:rPr>
        <w:t>2.</w:t>
      </w:r>
      <w:r w:rsidR="006F1E73" w:rsidRPr="007A7D9E">
        <w:rPr>
          <w:b/>
          <w:sz w:val="24"/>
          <w:szCs w:val="24"/>
        </w:rPr>
        <w:t xml:space="preserve"> (слайд №17,18)</w:t>
      </w:r>
    </w:p>
    <w:p w:rsidR="003F301D" w:rsidRPr="007A7D9E" w:rsidRDefault="003F301D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7A7D9E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438150" cy="590550"/>
            <wp:effectExtent l="19050" t="0" r="0" b="0"/>
            <wp:docPr id="115" name="Рисунок 115" descr="Правила дорожного движения в стихах, дорож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Правила дорожного движения в стихах, дорожные зна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Знак "Пункт питания"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Коли вам нужна еда,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То пожалуйте сюда.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Эй, шофер, внимание!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Скоро пункт питания!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7A7D9E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438150" cy="590550"/>
            <wp:effectExtent l="19050" t="0" r="0" b="0"/>
            <wp:docPr id="114" name="Рисунок 114" descr="Правила дорожного движения в стихах, дорож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Правила дорожного движения в стихах, дорожные знак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Знак "Телефон"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Если нужно дозвониться</w:t>
      </w:r>
      <w:proofErr w:type="gramStart"/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Х</w:t>
      </w:r>
      <w:proofErr w:type="gramEnd"/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t>оть домой, хоть заграницу,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Знак поможет, скажет он,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Где искать вам телефон!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F301D" w:rsidRPr="007A7D9E" w:rsidRDefault="003F301D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К какой группе относятся все эти знаки?</w:t>
      </w:r>
      <w:r w:rsidR="00C074E0" w:rsidRPr="007A7D9E">
        <w:rPr>
          <w:rFonts w:ascii="Times New Roman" w:hAnsi="Times New Roman" w:cs="Times New Roman"/>
          <w:sz w:val="24"/>
          <w:szCs w:val="24"/>
        </w:rPr>
        <w:t xml:space="preserve"> </w:t>
      </w:r>
      <w:r w:rsidRPr="007A7D9E">
        <w:rPr>
          <w:rFonts w:ascii="Times New Roman" w:hAnsi="Times New Roman" w:cs="Times New Roman"/>
          <w:sz w:val="24"/>
          <w:szCs w:val="24"/>
        </w:rPr>
        <w:t>(Знаки сервиса)</w:t>
      </w:r>
    </w:p>
    <w:p w:rsidR="001C64A2" w:rsidRPr="007A7D9E" w:rsidRDefault="001C64A2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sz w:val="24"/>
          <w:szCs w:val="24"/>
        </w:rPr>
        <w:t>3.</w:t>
      </w:r>
      <w:r w:rsidR="006F1E73" w:rsidRPr="007A7D9E">
        <w:rPr>
          <w:b/>
          <w:sz w:val="24"/>
          <w:szCs w:val="24"/>
        </w:rPr>
        <w:t xml:space="preserve"> (слайд №19,20)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3414"/>
      </w:tblGrid>
      <w:tr w:rsidR="001C64A2" w:rsidRPr="007A7D9E" w:rsidTr="00AA71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C64A2" w:rsidRPr="007A7D9E" w:rsidRDefault="001C64A2" w:rsidP="007A7D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7D9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52450" cy="590550"/>
                  <wp:effectExtent l="19050" t="0" r="0" b="0"/>
                  <wp:docPr id="31" name="Рисунок 20" descr="Стихи о дорожных знаках. Дорожный знак. Пешеходный переход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Стихи о дорожных знаках. Дорожный знак. Пешеходный переход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C64A2" w:rsidRPr="007A7D9E" w:rsidRDefault="001C64A2" w:rsidP="007A7D9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A2" w:rsidRPr="007A7D9E" w:rsidRDefault="001C64A2" w:rsidP="007A7D9E">
            <w:pPr>
              <w:pStyle w:val="2"/>
              <w:spacing w:line="360" w:lineRule="auto"/>
              <w:ind w:left="7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7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Знак "Пешеходный переход":</w:t>
            </w:r>
          </w:p>
          <w:p w:rsidR="001C64A2" w:rsidRPr="007A7D9E" w:rsidRDefault="001C64A2" w:rsidP="007A7D9E">
            <w:pPr>
              <w:pStyle w:val="a6"/>
              <w:spacing w:line="360" w:lineRule="auto"/>
            </w:pPr>
            <w:r w:rsidRPr="007A7D9E">
              <w:t>Здесь наземный переход,</w:t>
            </w:r>
            <w:r w:rsidRPr="007A7D9E">
              <w:br/>
              <w:t>Ходит целый день народ.</w:t>
            </w:r>
            <w:r w:rsidRPr="007A7D9E">
              <w:br/>
              <w:t>Ты, водитель, не грусти,</w:t>
            </w:r>
            <w:r w:rsidRPr="007A7D9E">
              <w:br/>
              <w:t>Пешехода пропусти!</w:t>
            </w:r>
          </w:p>
        </w:tc>
      </w:tr>
    </w:tbl>
    <w:p w:rsidR="001C64A2" w:rsidRPr="007A7D9E" w:rsidRDefault="001C64A2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5"/>
        <w:gridCol w:w="7346"/>
      </w:tblGrid>
      <w:tr w:rsidR="001C64A2" w:rsidRPr="007A7D9E" w:rsidTr="00AA71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C64A2" w:rsidRPr="007A7D9E" w:rsidRDefault="001C64A2" w:rsidP="007A7D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9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95425" cy="609600"/>
                  <wp:effectExtent l="19050" t="0" r="9525" b="0"/>
                  <wp:docPr id="29" name="Рисунок 30" descr="Стихи о дорожных знаках. Дорожный знак. Место остановки автобуса, троллейбуса, трамвая и такс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Стихи о дорожных знаках. Дорожный знак. Место остановки автобуса, троллейбуса, трамвая и такс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7D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1C64A2" w:rsidRPr="007A7D9E" w:rsidRDefault="001C64A2" w:rsidP="007A7D9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A2" w:rsidRPr="007A7D9E" w:rsidRDefault="001C64A2" w:rsidP="007A7D9E">
            <w:pPr>
              <w:pStyle w:val="2"/>
              <w:spacing w:line="360" w:lineRule="auto"/>
              <w:ind w:left="7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7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Знак "Место остановки автобуса, троллейбуса, трамвая и такси":</w:t>
            </w:r>
          </w:p>
          <w:p w:rsidR="001C64A2" w:rsidRPr="007A7D9E" w:rsidRDefault="001C64A2" w:rsidP="007A7D9E">
            <w:pPr>
              <w:pStyle w:val="a6"/>
              <w:spacing w:line="360" w:lineRule="auto"/>
            </w:pPr>
            <w:r w:rsidRPr="007A7D9E">
              <w:t>В этом месте пешеход</w:t>
            </w:r>
            <w:r w:rsidRPr="007A7D9E">
              <w:br/>
            </w:r>
            <w:r w:rsidRPr="007A7D9E">
              <w:lastRenderedPageBreak/>
              <w:t>Терпеливо транспорт ждет.</w:t>
            </w:r>
            <w:r w:rsidRPr="007A7D9E">
              <w:br/>
              <w:t>Он пешком устал шагать,</w:t>
            </w:r>
            <w:r w:rsidRPr="007A7D9E">
              <w:br/>
              <w:t>Хочет пассажиром стать.</w:t>
            </w:r>
          </w:p>
        </w:tc>
      </w:tr>
    </w:tbl>
    <w:p w:rsidR="001C64A2" w:rsidRPr="007A7D9E" w:rsidRDefault="001C64A2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301D" w:rsidRPr="007A7D9E" w:rsidRDefault="003F301D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К какой группе относятся все эти знаки?</w:t>
      </w:r>
      <w:r w:rsidR="00C074E0" w:rsidRPr="007A7D9E">
        <w:rPr>
          <w:rFonts w:ascii="Times New Roman" w:hAnsi="Times New Roman" w:cs="Times New Roman"/>
          <w:sz w:val="24"/>
          <w:szCs w:val="24"/>
        </w:rPr>
        <w:t xml:space="preserve"> </w:t>
      </w:r>
      <w:r w:rsidRPr="007A7D9E">
        <w:rPr>
          <w:rFonts w:ascii="Times New Roman" w:hAnsi="Times New Roman" w:cs="Times New Roman"/>
          <w:sz w:val="24"/>
          <w:szCs w:val="24"/>
        </w:rPr>
        <w:t>(предписывающие)</w:t>
      </w:r>
    </w:p>
    <w:p w:rsidR="003F301D" w:rsidRPr="007A7D9E" w:rsidRDefault="003F301D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color w:val="1B58B3"/>
          <w:sz w:val="24"/>
          <w:szCs w:val="24"/>
        </w:rPr>
        <w:t>4.</w:t>
      </w:r>
      <w:r w:rsidR="006F1E73" w:rsidRPr="007A7D9E">
        <w:rPr>
          <w:b/>
          <w:sz w:val="24"/>
          <w:szCs w:val="24"/>
        </w:rPr>
        <w:t xml:space="preserve"> (слайд №21,22)</w:t>
      </w:r>
    </w:p>
    <w:p w:rsidR="001C64A2" w:rsidRPr="007A7D9E" w:rsidRDefault="001C64A2" w:rsidP="007A7D9E">
      <w:pPr>
        <w:spacing w:after="75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24" name="Рисунок 98" descr="Правила дорожного движения в стихах, дорож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Правила дорожного движения в стихах, дорожные знаки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rFonts w:ascii="Times New Roman" w:eastAsia="Times New Roman" w:hAnsi="Times New Roman" w:cs="Times New Roman"/>
          <w:b/>
          <w:sz w:val="24"/>
          <w:szCs w:val="24"/>
        </w:rPr>
        <w:t>(Проезд  запрещен, кирпич)</w:t>
      </w:r>
    </w:p>
    <w:p w:rsidR="001C64A2" w:rsidRPr="007A7D9E" w:rsidRDefault="001C64A2" w:rsidP="007A7D9E">
      <w:pPr>
        <w:spacing w:after="7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t>На дороге знак стоит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Строгим тоном говорит</w:t>
      </w:r>
      <w:proofErr w:type="gramStart"/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С</w:t>
      </w:r>
      <w:proofErr w:type="gramEnd"/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t>юда машинам не подъехать</w:t>
      </w:r>
      <w:r w:rsidRPr="007A7D9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Запрещается проехать!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4624"/>
      </w:tblGrid>
      <w:tr w:rsidR="001C64A2" w:rsidRPr="007A7D9E" w:rsidTr="00AA71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C64A2" w:rsidRPr="007A7D9E" w:rsidRDefault="001C64A2" w:rsidP="007A7D9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A7D9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81025" cy="581025"/>
                  <wp:effectExtent l="19050" t="0" r="9525" b="0"/>
                  <wp:docPr id="30" name="Рисунок 22" descr="Стихи о дорожных знаках. Дорожный знак. Движение пешеходов запрещено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Стихи о дорожных знаках. Дорожный знак. Движение пешеходов запрещено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C64A2" w:rsidRPr="007A7D9E" w:rsidRDefault="001C64A2" w:rsidP="007A7D9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A2" w:rsidRPr="007A7D9E" w:rsidRDefault="001C64A2" w:rsidP="007A7D9E">
            <w:pPr>
              <w:pStyle w:val="2"/>
              <w:spacing w:line="360" w:lineRule="auto"/>
              <w:ind w:left="7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7D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Знак "Движение пешеходов запрещено":</w:t>
            </w:r>
          </w:p>
          <w:p w:rsidR="001C64A2" w:rsidRPr="007A7D9E" w:rsidRDefault="001C64A2" w:rsidP="007A7D9E">
            <w:pPr>
              <w:pStyle w:val="a6"/>
              <w:spacing w:line="360" w:lineRule="auto"/>
            </w:pPr>
            <w:r w:rsidRPr="007A7D9E">
              <w:t>В дождь и в ясную погоду</w:t>
            </w:r>
            <w:proofErr w:type="gramStart"/>
            <w:r w:rsidRPr="007A7D9E">
              <w:br/>
              <w:t>З</w:t>
            </w:r>
            <w:proofErr w:type="gramEnd"/>
            <w:r w:rsidRPr="007A7D9E">
              <w:t>десь не ходят пешеходы.</w:t>
            </w:r>
            <w:r w:rsidRPr="007A7D9E">
              <w:br/>
              <w:t>Говорит им знак одно:</w:t>
            </w:r>
            <w:r w:rsidRPr="007A7D9E">
              <w:br/>
              <w:t>"Вам ходить запрещено!"</w:t>
            </w:r>
          </w:p>
        </w:tc>
      </w:tr>
    </w:tbl>
    <w:p w:rsidR="001C64A2" w:rsidRPr="007A7D9E" w:rsidRDefault="001C64A2" w:rsidP="007A7D9E">
      <w:pPr>
        <w:spacing w:after="0" w:line="360" w:lineRule="auto"/>
        <w:rPr>
          <w:rFonts w:ascii="Times New Roman" w:eastAsia="Times New Roman" w:hAnsi="Times New Roman" w:cs="Times New Roman"/>
          <w:color w:val="1B58B3"/>
          <w:sz w:val="24"/>
          <w:szCs w:val="24"/>
        </w:rPr>
      </w:pPr>
    </w:p>
    <w:p w:rsidR="003F301D" w:rsidRPr="007A7D9E" w:rsidRDefault="003F301D" w:rsidP="007A7D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К какой группе относятся все эти знаки?</w:t>
      </w:r>
      <w:r w:rsidR="00C074E0" w:rsidRPr="007A7D9E">
        <w:rPr>
          <w:rFonts w:ascii="Times New Roman" w:hAnsi="Times New Roman" w:cs="Times New Roman"/>
          <w:sz w:val="24"/>
          <w:szCs w:val="24"/>
        </w:rPr>
        <w:t xml:space="preserve"> </w:t>
      </w:r>
      <w:r w:rsidRPr="007A7D9E">
        <w:rPr>
          <w:rFonts w:ascii="Times New Roman" w:hAnsi="Times New Roman" w:cs="Times New Roman"/>
          <w:sz w:val="24"/>
          <w:szCs w:val="24"/>
        </w:rPr>
        <w:t>(запрещающие)</w:t>
      </w:r>
    </w:p>
    <w:p w:rsidR="00573C43" w:rsidRPr="007A7D9E" w:rsidRDefault="00573C43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B58" w:rsidRPr="007A7D9E" w:rsidRDefault="00777592" w:rsidP="007A7D9E">
      <w:pPr>
        <w:pStyle w:val="af1"/>
        <w:spacing w:line="360" w:lineRule="auto"/>
        <w:rPr>
          <w:b/>
          <w:sz w:val="24"/>
          <w:szCs w:val="24"/>
        </w:rPr>
      </w:pPr>
      <w:r w:rsidRPr="007A7D9E">
        <w:rPr>
          <w:sz w:val="24"/>
          <w:szCs w:val="24"/>
        </w:rPr>
        <w:t> </w:t>
      </w:r>
      <w:r w:rsidR="00387B58" w:rsidRPr="007A7D9E">
        <w:rPr>
          <w:b/>
          <w:sz w:val="24"/>
          <w:szCs w:val="24"/>
        </w:rPr>
        <w:t>4  Раунд  «Мозаика»</w:t>
      </w:r>
      <w:proofErr w:type="gramStart"/>
      <w:r w:rsidR="00387B58" w:rsidRPr="007A7D9E">
        <w:rPr>
          <w:b/>
          <w:sz w:val="24"/>
          <w:szCs w:val="24"/>
        </w:rPr>
        <w:t>.</w:t>
      </w:r>
      <w:proofErr w:type="gramEnd"/>
      <w:r w:rsidR="00387B58" w:rsidRPr="007A7D9E">
        <w:rPr>
          <w:b/>
          <w:sz w:val="24"/>
          <w:szCs w:val="24"/>
        </w:rPr>
        <w:t xml:space="preserve"> (</w:t>
      </w:r>
      <w:proofErr w:type="gramStart"/>
      <w:r w:rsidR="00387B58" w:rsidRPr="007A7D9E">
        <w:rPr>
          <w:b/>
          <w:sz w:val="24"/>
          <w:szCs w:val="24"/>
        </w:rPr>
        <w:t>с</w:t>
      </w:r>
      <w:proofErr w:type="gramEnd"/>
      <w:r w:rsidR="00387B58" w:rsidRPr="007A7D9E">
        <w:rPr>
          <w:b/>
          <w:sz w:val="24"/>
          <w:szCs w:val="24"/>
        </w:rPr>
        <w:t>лайд №</w:t>
      </w:r>
      <w:r w:rsidR="006F1E73" w:rsidRPr="007A7D9E">
        <w:rPr>
          <w:b/>
          <w:sz w:val="24"/>
          <w:szCs w:val="24"/>
        </w:rPr>
        <w:t>23,24</w:t>
      </w:r>
      <w:r w:rsidR="00387B58" w:rsidRPr="007A7D9E">
        <w:rPr>
          <w:b/>
          <w:sz w:val="24"/>
          <w:szCs w:val="24"/>
        </w:rPr>
        <w:t>)</w:t>
      </w:r>
    </w:p>
    <w:p w:rsidR="00387B58" w:rsidRPr="007A7D9E" w:rsidRDefault="00387B58" w:rsidP="007A7D9E">
      <w:pPr>
        <w:pStyle w:val="af1"/>
        <w:spacing w:line="360" w:lineRule="auto"/>
        <w:jc w:val="left"/>
        <w:rPr>
          <w:sz w:val="24"/>
          <w:szCs w:val="24"/>
        </w:rPr>
      </w:pPr>
      <w:r w:rsidRPr="007A7D9E">
        <w:rPr>
          <w:sz w:val="24"/>
          <w:szCs w:val="24"/>
        </w:rPr>
        <w:t>Ну а теперь немножко разомнемся. Команды выходят на середину зала к своим мольбертам. У каждой команды на столах лежат части от большей картинки. Необходимо собрать на мольберте целую картинку-знак и правильно его назвать.</w:t>
      </w:r>
    </w:p>
    <w:p w:rsidR="00C97AD4" w:rsidRPr="007A7D9E" w:rsidRDefault="00C97AD4" w:rsidP="007A7D9E">
      <w:pPr>
        <w:pStyle w:val="af1"/>
        <w:spacing w:line="360" w:lineRule="auto"/>
        <w:jc w:val="left"/>
        <w:rPr>
          <w:sz w:val="24"/>
          <w:szCs w:val="24"/>
        </w:rPr>
      </w:pPr>
    </w:p>
    <w:p w:rsidR="00387B58" w:rsidRPr="007A7D9E" w:rsidRDefault="00387B58" w:rsidP="007A7D9E">
      <w:pPr>
        <w:pStyle w:val="af1"/>
        <w:spacing w:line="360" w:lineRule="auto"/>
        <w:jc w:val="left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t>1 команда.                                   2 команда</w:t>
      </w:r>
    </w:p>
    <w:p w:rsidR="00777592" w:rsidRPr="007A7D9E" w:rsidRDefault="00387B58" w:rsidP="007A7D9E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2139315</wp:posOffset>
            </wp:positionH>
            <wp:positionV relativeFrom="paragraph">
              <wp:posOffset>260350</wp:posOffset>
            </wp:positionV>
            <wp:extent cx="971550" cy="981075"/>
            <wp:effectExtent l="19050" t="0" r="0" b="0"/>
            <wp:wrapThrough wrapText="bothSides">
              <wp:wrapPolygon edited="0">
                <wp:start x="-424" y="0"/>
                <wp:lineTo x="-424" y="21390"/>
                <wp:lineTo x="21600" y="21390"/>
                <wp:lineTo x="21600" y="0"/>
                <wp:lineTo x="-424" y="0"/>
              </wp:wrapPolygon>
            </wp:wrapThrough>
            <wp:docPr id="7" name="Рисунок 2" descr="C:\Documents and Settings\Галина\Рабочий стол\ПДД\пп\znaki0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Галина\Рабочий стол\ПДД\пп\znaki008_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51454" t="52058" r="27964" b="28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7D9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174625</wp:posOffset>
            </wp:positionV>
            <wp:extent cx="1038225" cy="1066800"/>
            <wp:effectExtent l="19050" t="0" r="9525" b="0"/>
            <wp:wrapThrough wrapText="bothSides">
              <wp:wrapPolygon edited="0">
                <wp:start x="-396" y="0"/>
                <wp:lineTo x="-396" y="21214"/>
                <wp:lineTo x="21798" y="21214"/>
                <wp:lineTo x="21798" y="0"/>
                <wp:lineTo x="-396" y="0"/>
              </wp:wrapPolygon>
            </wp:wrapThrough>
            <wp:docPr id="3" name="Рисунок 1" descr="C:\Documents and Settings\Галина\Рабочий стол\ПДД\пп\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Галина\Рабочий стол\ПДД\пп\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50707" t="33000" r="29899" b="42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01AB" w:rsidRPr="007A7D9E" w:rsidRDefault="003C01AB" w:rsidP="007A7D9E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01AB" w:rsidRPr="007A7D9E" w:rsidRDefault="003C01AB" w:rsidP="007A7D9E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01AB" w:rsidRPr="007A7D9E" w:rsidRDefault="003C01AB" w:rsidP="007A7D9E">
      <w:pPr>
        <w:pStyle w:val="a5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01AB" w:rsidRPr="007A7D9E" w:rsidRDefault="003C01AB" w:rsidP="007A7D9E">
      <w:pPr>
        <w:pStyle w:val="af1"/>
        <w:spacing w:line="360" w:lineRule="auto"/>
        <w:jc w:val="left"/>
        <w:rPr>
          <w:b/>
          <w:sz w:val="24"/>
          <w:szCs w:val="24"/>
        </w:rPr>
      </w:pPr>
    </w:p>
    <w:p w:rsidR="008E6222" w:rsidRPr="007A7D9E" w:rsidRDefault="003F301D" w:rsidP="007A7D9E">
      <w:pPr>
        <w:pStyle w:val="af1"/>
        <w:spacing w:line="360" w:lineRule="auto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t xml:space="preserve"> </w:t>
      </w:r>
      <w:r w:rsidR="0057189D" w:rsidRPr="007A7D9E">
        <w:rPr>
          <w:b/>
          <w:sz w:val="24"/>
          <w:szCs w:val="24"/>
        </w:rPr>
        <w:t>«Игра со зрителями».</w:t>
      </w:r>
    </w:p>
    <w:p w:rsidR="008E6222" w:rsidRPr="007A7D9E" w:rsidRDefault="008F4C24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sz w:val="24"/>
          <w:szCs w:val="24"/>
        </w:rPr>
        <w:t>(слайд №</w:t>
      </w:r>
      <w:r w:rsidR="006F1E73" w:rsidRPr="007A7D9E">
        <w:rPr>
          <w:b/>
          <w:sz w:val="24"/>
          <w:szCs w:val="24"/>
        </w:rPr>
        <w:t>25,26</w:t>
      </w:r>
      <w:r w:rsidR="008E6222" w:rsidRPr="007A7D9E">
        <w:rPr>
          <w:b/>
          <w:sz w:val="24"/>
          <w:szCs w:val="24"/>
        </w:rPr>
        <w:t>)</w:t>
      </w:r>
    </w:p>
    <w:p w:rsidR="00795956" w:rsidRPr="007A7D9E" w:rsidRDefault="00896B43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1" name="Рисунок 3" descr="http://vneklassa.narod.ru/ikon_collektion/instrumenty_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vneklassa.narod.ru/ikon_collektion/instrumenty_010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795956" w:rsidRPr="007A7D9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Игровая пауза: Игра «Наборщик»</w:t>
      </w:r>
      <w:r w:rsidR="00795956" w:rsidRPr="007A7D9E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795956" w:rsidRPr="007A7D9E">
        <w:rPr>
          <w:rFonts w:ascii="Times New Roman" w:eastAsia="Times New Roman" w:hAnsi="Times New Roman" w:cs="Times New Roman"/>
          <w:sz w:val="24"/>
          <w:szCs w:val="24"/>
        </w:rPr>
        <w:t xml:space="preserve">Учитель записывает заранее подготовленное слово или выставляет табличку с этим словом перед </w:t>
      </w:r>
      <w:r w:rsidRPr="007A7D9E">
        <w:rPr>
          <w:rFonts w:ascii="Times New Roman" w:eastAsia="Times New Roman" w:hAnsi="Times New Roman" w:cs="Times New Roman"/>
          <w:sz w:val="24"/>
          <w:szCs w:val="24"/>
        </w:rPr>
        <w:t xml:space="preserve">болельщиками. Болельщики разделены на команды – одни болеют за 1 команду игроков, а вторые за -2. </w:t>
      </w:r>
      <w:r w:rsidR="00795956" w:rsidRPr="007A7D9E">
        <w:rPr>
          <w:rFonts w:ascii="Times New Roman" w:eastAsia="Times New Roman" w:hAnsi="Times New Roman" w:cs="Times New Roman"/>
          <w:sz w:val="24"/>
          <w:szCs w:val="24"/>
        </w:rPr>
        <w:t xml:space="preserve"> Задача состоит в том, чтобы из букв заданного слова составить как можно больше других слов (имен существительных в именительном падеже). </w:t>
      </w:r>
      <w:r w:rsidRPr="007A7D9E">
        <w:rPr>
          <w:rFonts w:ascii="Times New Roman" w:eastAsia="Times New Roman" w:hAnsi="Times New Roman" w:cs="Times New Roman"/>
          <w:sz w:val="24"/>
          <w:szCs w:val="24"/>
        </w:rPr>
        <w:t>У каких болельщиков окажется больше слов, той команде и выдадут дополнительный жетон.</w:t>
      </w:r>
    </w:p>
    <w:p w:rsidR="00A453A7" w:rsidRPr="007A7D9E" w:rsidRDefault="00A34F6E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97" type="#_x0000_t16" style="position:absolute;margin-left:58.95pt;margin-top:-4.85pt;width:351pt;height:74.25pt;z-index:251666432">
            <v:textbox>
              <w:txbxContent>
                <w:p w:rsidR="00A453A7" w:rsidRPr="00A453A7" w:rsidRDefault="00A453A7" w:rsidP="00A453A7">
                  <w:pPr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r w:rsidRPr="00A453A7">
                    <w:rPr>
                      <w:rFonts w:ascii="Times New Roman" w:hAnsi="Times New Roman" w:cs="Times New Roman"/>
                      <w:sz w:val="72"/>
                      <w:szCs w:val="72"/>
                    </w:rPr>
                    <w:t>БЕЗОПАСНОСТЬ</w:t>
                  </w:r>
                </w:p>
              </w:txbxContent>
            </v:textbox>
          </v:shape>
        </w:pict>
      </w:r>
    </w:p>
    <w:p w:rsidR="009603C2" w:rsidRPr="007A7D9E" w:rsidRDefault="009603C2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7AD4" w:rsidRPr="007A7D9E" w:rsidRDefault="00C97AD4" w:rsidP="007A7D9E">
      <w:pPr>
        <w:pStyle w:val="af1"/>
        <w:spacing w:line="360" w:lineRule="auto"/>
        <w:rPr>
          <w:b/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b/>
          <w:sz w:val="24"/>
          <w:szCs w:val="24"/>
        </w:rPr>
      </w:pPr>
    </w:p>
    <w:p w:rsidR="00C074E0" w:rsidRPr="007A7D9E" w:rsidRDefault="00C074E0" w:rsidP="007A7D9E">
      <w:pPr>
        <w:pStyle w:val="af1"/>
        <w:spacing w:line="360" w:lineRule="auto"/>
        <w:rPr>
          <w:b/>
          <w:sz w:val="24"/>
          <w:szCs w:val="24"/>
        </w:rPr>
      </w:pPr>
      <w:r w:rsidRPr="007A7D9E">
        <w:rPr>
          <w:b/>
          <w:sz w:val="24"/>
          <w:szCs w:val="24"/>
        </w:rPr>
        <w:t>5 Раунд «Физкультминутка»</w:t>
      </w:r>
    </w:p>
    <w:p w:rsidR="00C074E0" w:rsidRPr="007A7D9E" w:rsidRDefault="00C074E0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sz w:val="24"/>
          <w:szCs w:val="24"/>
        </w:rPr>
        <w:t>(слайд №</w:t>
      </w:r>
      <w:r w:rsidR="006F1E73" w:rsidRPr="007A7D9E">
        <w:rPr>
          <w:b/>
          <w:sz w:val="24"/>
          <w:szCs w:val="24"/>
        </w:rPr>
        <w:t>27</w:t>
      </w:r>
      <w:r w:rsidRPr="007A7D9E">
        <w:rPr>
          <w:b/>
          <w:sz w:val="24"/>
          <w:szCs w:val="24"/>
        </w:rPr>
        <w:t>)</w:t>
      </w:r>
    </w:p>
    <w:p w:rsidR="00C074E0" w:rsidRPr="007A7D9E" w:rsidRDefault="00C074E0" w:rsidP="007A7D9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sz w:val="24"/>
          <w:szCs w:val="24"/>
        </w:rPr>
        <w:t>Ведущий: мы с вами хорошо поработали, пора и размяться. Я объявляю раунд «физкультминутка». Выходите команды на середину.</w:t>
      </w:r>
    </w:p>
    <w:p w:rsidR="00C074E0" w:rsidRPr="007A7D9E" w:rsidRDefault="00C074E0" w:rsidP="007A7D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21" name="Рисунок 8" descr="http://vneklassa.narod.ru/ikon_collektion/instrumenty_0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vneklassa.narod.ru/ikon_collektion/instrumenty_049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A7D9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Игра «АВТОБУСЫ»</w:t>
      </w:r>
      <w:r w:rsidRPr="007A7D9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A7D9E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A7D9E">
        <w:rPr>
          <w:rFonts w:ascii="Times New Roman" w:eastAsia="Times New Roman" w:hAnsi="Times New Roman" w:cs="Times New Roman"/>
          <w:sz w:val="24"/>
          <w:szCs w:val="24"/>
        </w:rPr>
        <w:t>Участвуют все команды. Первые игроки-водители  быстрым шагом доходят до отметки, возвращаются обратно, прицепляют одного из пассажиров (следующего игрока), доходят  до отметки, идут обратно, затем к ним присоединяются вторые по счету игроки  и вмести они, снова, проделывают тот же путь и т.д. Чей автобус  быстрее вернется назад, тот и победил.</w:t>
      </w:r>
    </w:p>
    <w:p w:rsidR="00C074E0" w:rsidRPr="007A7D9E" w:rsidRDefault="00C074E0" w:rsidP="007A7D9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sz w:val="24"/>
          <w:szCs w:val="24"/>
        </w:rPr>
        <w:t>Ребята вы знаете, что такое пословицы? А кто сочиняет эти пословицы? Вот сейчас мы посмотрим, знаете ли вы пословицы.</w:t>
      </w:r>
    </w:p>
    <w:p w:rsidR="00C97AD4" w:rsidRPr="007A7D9E" w:rsidRDefault="00C97AD4" w:rsidP="007A7D9E">
      <w:pPr>
        <w:pStyle w:val="af1"/>
        <w:spacing w:line="360" w:lineRule="auto"/>
        <w:rPr>
          <w:b/>
          <w:sz w:val="24"/>
          <w:szCs w:val="24"/>
        </w:rPr>
      </w:pPr>
    </w:p>
    <w:p w:rsidR="007A7D9E" w:rsidRPr="007A7D9E" w:rsidRDefault="00C074E0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sz w:val="24"/>
          <w:szCs w:val="24"/>
        </w:rPr>
        <w:t xml:space="preserve">6 Раунд </w:t>
      </w:r>
      <w:r w:rsidR="00C97AD4" w:rsidRPr="007A7D9E">
        <w:rPr>
          <w:b/>
          <w:sz w:val="24"/>
          <w:szCs w:val="24"/>
        </w:rPr>
        <w:t xml:space="preserve"> «</w:t>
      </w:r>
      <w:r w:rsidRPr="007A7D9E">
        <w:rPr>
          <w:b/>
          <w:sz w:val="24"/>
          <w:szCs w:val="24"/>
        </w:rPr>
        <w:t>Правовой</w:t>
      </w:r>
      <w:proofErr w:type="gramStart"/>
      <w:r w:rsidR="00C97AD4" w:rsidRPr="007A7D9E">
        <w:rPr>
          <w:b/>
          <w:sz w:val="24"/>
          <w:szCs w:val="24"/>
        </w:rPr>
        <w:t>»(</w:t>
      </w:r>
      <w:proofErr w:type="gramEnd"/>
      <w:r w:rsidR="00C97AD4" w:rsidRPr="007A7D9E">
        <w:rPr>
          <w:b/>
          <w:sz w:val="24"/>
          <w:szCs w:val="24"/>
        </w:rPr>
        <w:t>слайд №</w:t>
      </w:r>
      <w:r w:rsidR="00CF2E5D" w:rsidRPr="007A7D9E">
        <w:rPr>
          <w:b/>
          <w:sz w:val="24"/>
          <w:szCs w:val="24"/>
        </w:rPr>
        <w:t>26</w:t>
      </w:r>
      <w:r w:rsidR="00C97AD4" w:rsidRPr="007A7D9E">
        <w:rPr>
          <w:b/>
          <w:sz w:val="24"/>
          <w:szCs w:val="24"/>
        </w:rPr>
        <w:t>)</w:t>
      </w:r>
      <w:r w:rsidRPr="007A7D9E">
        <w:rPr>
          <w:sz w:val="24"/>
          <w:szCs w:val="24"/>
        </w:rPr>
        <w:br/>
      </w:r>
      <w:r w:rsidR="00C97AD4" w:rsidRPr="007A7D9E">
        <w:rPr>
          <w:sz w:val="24"/>
          <w:szCs w:val="24"/>
        </w:rPr>
        <w:t xml:space="preserve"> </w:t>
      </w:r>
      <w:r w:rsidRPr="007A7D9E">
        <w:rPr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5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AD4" w:rsidRPr="007A7D9E">
        <w:rPr>
          <w:sz w:val="24"/>
          <w:szCs w:val="24"/>
        </w:rPr>
        <w:t>С какого возраста разрешается ездить на велосипеде по проезжей части?</w:t>
      </w:r>
    </w:p>
    <w:p w:rsidR="007A7D9E" w:rsidRDefault="00C97AD4" w:rsidP="007A7D9E">
      <w:pPr>
        <w:pStyle w:val="a6"/>
        <w:spacing w:before="0" w:beforeAutospacing="0" w:after="0" w:afterAutospacing="0" w:line="360" w:lineRule="auto"/>
        <w:ind w:right="225"/>
      </w:pPr>
      <w:r w:rsidRPr="007A7D9E">
        <w:br/>
        <w:t>А. С 12 лет.                                              В. С 18 лет.</w:t>
      </w:r>
      <w:r w:rsidRPr="007A7D9E">
        <w:br/>
      </w:r>
      <w:r w:rsidRPr="007A7D9E">
        <w:rPr>
          <w:b/>
          <w:bCs/>
        </w:rPr>
        <w:t>Б. С 14 лет.</w:t>
      </w:r>
      <w:r w:rsidRPr="007A7D9E">
        <w:t>                 </w:t>
      </w:r>
      <w:r w:rsidR="007A7D9E">
        <w:t xml:space="preserve">                            </w:t>
      </w:r>
      <w:r w:rsidR="007A7D9E">
        <w:br/>
      </w:r>
      <w:r w:rsidR="00C074E0" w:rsidRPr="007A7D9E">
        <w:br/>
      </w:r>
      <w:r w:rsidR="00C074E0" w:rsidRPr="007A7D9E">
        <w:rPr>
          <w:noProof/>
        </w:rPr>
        <w:drawing>
          <wp:inline distT="0" distB="0" distL="0" distR="0">
            <wp:extent cx="361950" cy="342900"/>
            <wp:effectExtent l="19050" t="0" r="0" b="0"/>
            <wp:docPr id="9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t xml:space="preserve"> Разрешается ли велосипедистам ездить по тротуарам?</w:t>
      </w:r>
    </w:p>
    <w:p w:rsidR="007A7D9E" w:rsidRDefault="00C97AD4" w:rsidP="007A7D9E">
      <w:pPr>
        <w:pStyle w:val="a6"/>
        <w:spacing w:before="0" w:beforeAutospacing="0" w:after="0" w:afterAutospacing="0" w:line="360" w:lineRule="auto"/>
        <w:ind w:right="225"/>
      </w:pPr>
      <w:r w:rsidRPr="007A7D9E">
        <w:lastRenderedPageBreak/>
        <w:br/>
        <w:t>А. Разрешается.</w:t>
      </w:r>
      <w:r w:rsidRPr="007A7D9E">
        <w:br/>
        <w:t>Б. Запрещается.</w:t>
      </w:r>
      <w:r w:rsidRPr="007A7D9E">
        <w:br/>
      </w:r>
      <w:r w:rsidRPr="007A7D9E">
        <w:rPr>
          <w:b/>
          <w:bCs/>
        </w:rPr>
        <w:t>В. Разрешается при отсутствии пешеходов.</w:t>
      </w:r>
      <w:r w:rsidR="00C074E0" w:rsidRPr="007A7D9E">
        <w:br/>
      </w:r>
      <w:r w:rsidR="00C074E0" w:rsidRPr="007A7D9E">
        <w:br/>
      </w:r>
      <w:r w:rsidR="00C074E0" w:rsidRPr="007A7D9E">
        <w:rPr>
          <w:noProof/>
        </w:rPr>
        <w:drawing>
          <wp:inline distT="0" distB="0" distL="0" distR="0">
            <wp:extent cx="361950" cy="342900"/>
            <wp:effectExtent l="19050" t="0" r="0" b="0"/>
            <wp:docPr id="16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7D9E">
        <w:t xml:space="preserve"> Право на </w:t>
      </w:r>
      <w:r w:rsidR="00C074E0" w:rsidRPr="007A7D9E">
        <w:t>управление,</w:t>
      </w:r>
      <w:r w:rsidRPr="007A7D9E">
        <w:t xml:space="preserve"> каким транспортным средством гражданин РФ может получить в 16 лет?</w:t>
      </w:r>
    </w:p>
    <w:p w:rsidR="00C97AD4" w:rsidRPr="007A7D9E" w:rsidRDefault="00C97AD4" w:rsidP="007A7D9E">
      <w:pPr>
        <w:pStyle w:val="a6"/>
        <w:spacing w:before="0" w:beforeAutospacing="0" w:after="0" w:afterAutospacing="0" w:line="360" w:lineRule="auto"/>
        <w:ind w:right="225"/>
      </w:pPr>
      <w:r w:rsidRPr="007A7D9E">
        <w:br/>
        <w:t xml:space="preserve">А. Трамваем.                                            </w:t>
      </w:r>
      <w:r w:rsidRPr="007A7D9E">
        <w:rPr>
          <w:b/>
          <w:bCs/>
        </w:rPr>
        <w:t>В. Мотоциклом.</w:t>
      </w:r>
      <w:r w:rsidRPr="007A7D9E">
        <w:br/>
        <w:t xml:space="preserve">Б. Автомобилем.                                      </w:t>
      </w:r>
    </w:p>
    <w:p w:rsidR="007A7D9E" w:rsidRDefault="00C074E0" w:rsidP="007A7D9E">
      <w:pPr>
        <w:pStyle w:val="a6"/>
        <w:spacing w:before="0" w:beforeAutospacing="0" w:after="0" w:afterAutospacing="0" w:line="360" w:lineRule="auto"/>
        <w:ind w:right="225"/>
      </w:pPr>
      <w:r w:rsidRPr="007A7D9E">
        <w:br/>
      </w:r>
      <w:r w:rsidR="00C97AD4" w:rsidRPr="007A7D9E">
        <w:t xml:space="preserve"> </w:t>
      </w:r>
      <w:r w:rsidRPr="007A7D9E">
        <w:rPr>
          <w:noProof/>
        </w:rPr>
        <w:drawing>
          <wp:inline distT="0" distB="0" distL="0" distR="0">
            <wp:extent cx="361950" cy="342900"/>
            <wp:effectExtent l="19050" t="0" r="0" b="0"/>
            <wp:docPr id="17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534F" w:rsidRPr="007A7D9E">
        <w:t>Где разрешается кататься на лыжах или санках?</w:t>
      </w:r>
    </w:p>
    <w:p w:rsidR="009603C2" w:rsidRPr="007A7D9E" w:rsidRDefault="00C97AD4" w:rsidP="007A7D9E">
      <w:pPr>
        <w:pStyle w:val="a6"/>
        <w:spacing w:before="0" w:beforeAutospacing="0" w:after="0" w:afterAutospacing="0" w:line="360" w:lineRule="auto"/>
        <w:ind w:right="225"/>
      </w:pPr>
      <w:r w:rsidRPr="007A7D9E">
        <w:br/>
      </w:r>
      <w:r w:rsidRPr="007A7D9E">
        <w:rPr>
          <w:bCs/>
        </w:rPr>
        <w:t xml:space="preserve">А. </w:t>
      </w:r>
      <w:r w:rsidR="00F9534F" w:rsidRPr="007A7D9E">
        <w:rPr>
          <w:bCs/>
        </w:rPr>
        <w:t>По дороге для пешеходов</w:t>
      </w:r>
      <w:r w:rsidRPr="007A7D9E">
        <w:t>.</w:t>
      </w:r>
      <w:r w:rsidR="00F9534F" w:rsidRPr="007A7D9E">
        <w:t>              </w:t>
      </w:r>
      <w:r w:rsidR="00F9534F" w:rsidRPr="007A7D9E">
        <w:rPr>
          <w:b/>
        </w:rPr>
        <w:t>Б</w:t>
      </w:r>
      <w:r w:rsidRPr="007A7D9E">
        <w:rPr>
          <w:b/>
        </w:rPr>
        <w:t xml:space="preserve">. </w:t>
      </w:r>
      <w:r w:rsidR="00F9534F" w:rsidRPr="007A7D9E">
        <w:rPr>
          <w:b/>
        </w:rPr>
        <w:t>В специально отведенных местах.</w:t>
      </w:r>
      <w:r w:rsidRPr="007A7D9E">
        <w:br/>
      </w:r>
      <w:r w:rsidR="00F9534F" w:rsidRPr="007A7D9E">
        <w:t>В</w:t>
      </w:r>
      <w:r w:rsidRPr="007A7D9E">
        <w:t xml:space="preserve">. </w:t>
      </w:r>
      <w:r w:rsidR="00F9534F" w:rsidRPr="007A7D9E">
        <w:t>По правой стороне дороги.</w:t>
      </w:r>
      <w:r w:rsidR="007A7D9E">
        <w:t xml:space="preserve">                           </w:t>
      </w:r>
      <w:r w:rsidR="007A7D9E">
        <w:br/>
      </w:r>
    </w:p>
    <w:p w:rsidR="007D79AF" w:rsidRPr="007A7D9E" w:rsidRDefault="007D79AF" w:rsidP="007A7D9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sz w:val="24"/>
          <w:szCs w:val="24"/>
        </w:rPr>
        <w:t>Игра наша подходит к заверш</w:t>
      </w:r>
      <w:r w:rsidR="00C074E0" w:rsidRPr="007A7D9E">
        <w:rPr>
          <w:rFonts w:ascii="Times New Roman" w:eastAsia="Times New Roman" w:hAnsi="Times New Roman" w:cs="Times New Roman"/>
          <w:sz w:val="24"/>
          <w:szCs w:val="24"/>
        </w:rPr>
        <w:t>ению. Каждая команда набрала не</w:t>
      </w:r>
      <w:r w:rsidRPr="007A7D9E">
        <w:rPr>
          <w:rFonts w:ascii="Times New Roman" w:eastAsia="Times New Roman" w:hAnsi="Times New Roman" w:cs="Times New Roman"/>
          <w:sz w:val="24"/>
          <w:szCs w:val="24"/>
        </w:rPr>
        <w:t xml:space="preserve">мало жетонов. Я напоминаю, что каждый жетон – это 10 секунд времени. Давайте с вами подсчитаем, сколько времени заработала каждая команда. </w:t>
      </w:r>
    </w:p>
    <w:p w:rsidR="007D79AF" w:rsidRDefault="007D79AF" w:rsidP="007A7D9E">
      <w:pPr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i/>
          <w:sz w:val="24"/>
          <w:szCs w:val="24"/>
        </w:rPr>
        <w:t xml:space="preserve">(Считаем жетоны каждой команды). </w:t>
      </w:r>
    </w:p>
    <w:p w:rsidR="007A7D9E" w:rsidRPr="007A7D9E" w:rsidRDefault="007A7D9E" w:rsidP="007A7D9E">
      <w:pPr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A7D9E" w:rsidRDefault="007D79AF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sz w:val="24"/>
          <w:szCs w:val="24"/>
        </w:rPr>
        <w:t>Это</w:t>
      </w:r>
      <w:r w:rsidR="00C074E0" w:rsidRPr="007A7D9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A7D9E">
        <w:rPr>
          <w:rFonts w:ascii="Times New Roman" w:eastAsia="Times New Roman" w:hAnsi="Times New Roman" w:cs="Times New Roman"/>
          <w:sz w:val="24"/>
          <w:szCs w:val="24"/>
        </w:rPr>
        <w:t xml:space="preserve"> то время</w:t>
      </w:r>
      <w:r w:rsidR="00D364A8" w:rsidRPr="007A7D9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A7D9E">
        <w:rPr>
          <w:rFonts w:ascii="Times New Roman" w:eastAsia="Times New Roman" w:hAnsi="Times New Roman" w:cs="Times New Roman"/>
          <w:sz w:val="24"/>
          <w:szCs w:val="24"/>
        </w:rPr>
        <w:t xml:space="preserve"> которое вы можете использовать для выполнения решающего раунда «Вопрос на засыпку»</w:t>
      </w:r>
    </w:p>
    <w:p w:rsidR="009603C2" w:rsidRPr="007A7D9E" w:rsidRDefault="00795956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br/>
      </w:r>
      <w:r w:rsidR="009603C2" w:rsidRPr="007A7D9E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7D79AF" w:rsidRPr="007A7D9E">
        <w:rPr>
          <w:rFonts w:ascii="Times New Roman" w:hAnsi="Times New Roman" w:cs="Times New Roman"/>
          <w:b/>
          <w:sz w:val="24"/>
          <w:szCs w:val="24"/>
        </w:rPr>
        <w:t xml:space="preserve"> раунд «Вопрос на засыпку»</w:t>
      </w:r>
      <w:proofErr w:type="gramStart"/>
      <w:r w:rsidR="007D79AF" w:rsidRPr="007A7D9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D364A8" w:rsidRPr="007A7D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64A8" w:rsidRPr="007A7D9E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D364A8" w:rsidRPr="007A7D9E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364A8" w:rsidRPr="007A7D9E">
        <w:rPr>
          <w:rFonts w:ascii="Times New Roman" w:hAnsi="Times New Roman" w:cs="Times New Roman"/>
          <w:b/>
          <w:sz w:val="24"/>
          <w:szCs w:val="24"/>
        </w:rPr>
        <w:t>лайд №</w:t>
      </w:r>
      <w:r w:rsidR="005666EC" w:rsidRPr="007A7D9E">
        <w:rPr>
          <w:rFonts w:ascii="Times New Roman" w:hAnsi="Times New Roman" w:cs="Times New Roman"/>
          <w:b/>
          <w:sz w:val="24"/>
          <w:szCs w:val="24"/>
        </w:rPr>
        <w:t>33,334,35</w:t>
      </w:r>
      <w:r w:rsidR="00D364A8" w:rsidRPr="007A7D9E">
        <w:rPr>
          <w:rFonts w:ascii="Times New Roman" w:hAnsi="Times New Roman" w:cs="Times New Roman"/>
          <w:b/>
          <w:sz w:val="24"/>
          <w:szCs w:val="24"/>
        </w:rPr>
        <w:t>)</w:t>
      </w:r>
    </w:p>
    <w:p w:rsidR="0017098D" w:rsidRPr="007A7D9E" w:rsidRDefault="007D79AF" w:rsidP="007A7D9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Этот раунд последний и решающий. К доске выходят капитаны. Они начинают, команда подходит и помогает.</w:t>
      </w:r>
    </w:p>
    <w:p w:rsidR="002B09C2" w:rsidRPr="007A7D9E" w:rsidRDefault="0017098D" w:rsidP="007A7D9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1950" cy="342900"/>
            <wp:effectExtent l="19050" t="0" r="0" b="0"/>
            <wp:docPr id="10" name="Рисунок 2" descr="http://vneklassa.narod.ru/ikon_collektion/instrumenty_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neklassa.narod.ru/ikon_collektion/instrumenty_00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7692" w:rsidRPr="007A7D9E">
        <w:rPr>
          <w:rFonts w:ascii="Times New Roman" w:eastAsia="Times New Roman" w:hAnsi="Times New Roman" w:cs="Times New Roman"/>
          <w:sz w:val="24"/>
          <w:szCs w:val="24"/>
        </w:rPr>
        <w:t xml:space="preserve"> Перед вами </w:t>
      </w:r>
      <w:r w:rsidR="002B09C2" w:rsidRPr="007A7D9E">
        <w:rPr>
          <w:rFonts w:ascii="Times New Roman" w:eastAsia="Times New Roman" w:hAnsi="Times New Roman" w:cs="Times New Roman"/>
          <w:sz w:val="24"/>
          <w:szCs w:val="24"/>
        </w:rPr>
        <w:t>дорожные знаки и их названия</w:t>
      </w:r>
      <w:r w:rsidR="000F7692" w:rsidRPr="007A7D9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3C01AB" w:rsidRDefault="007A7D9E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215900</wp:posOffset>
            </wp:positionV>
            <wp:extent cx="3800475" cy="2124075"/>
            <wp:effectExtent l="19050" t="0" r="0" b="0"/>
            <wp:wrapThrough wrapText="bothSides">
              <wp:wrapPolygon edited="0">
                <wp:start x="866" y="0"/>
                <wp:lineTo x="866" y="3100"/>
                <wp:lineTo x="-108" y="5812"/>
                <wp:lineTo x="-108" y="9299"/>
                <wp:lineTo x="5630" y="9299"/>
                <wp:lineTo x="-108" y="11236"/>
                <wp:lineTo x="-108" y="15304"/>
                <wp:lineTo x="217" y="15498"/>
                <wp:lineTo x="5738" y="15498"/>
                <wp:lineTo x="4547" y="16854"/>
                <wp:lineTo x="3465" y="18404"/>
                <wp:lineTo x="3465" y="21503"/>
                <wp:lineTo x="16998" y="21503"/>
                <wp:lineTo x="17107" y="18791"/>
                <wp:lineTo x="19272" y="18597"/>
                <wp:lineTo x="21438" y="17048"/>
                <wp:lineTo x="21546" y="13948"/>
                <wp:lineTo x="20896" y="13561"/>
                <wp:lineTo x="17215" y="12398"/>
                <wp:lineTo x="17215" y="9299"/>
                <wp:lineTo x="21546" y="8524"/>
                <wp:lineTo x="21546" y="5037"/>
                <wp:lineTo x="20247" y="3100"/>
                <wp:lineTo x="20463" y="194"/>
                <wp:lineTo x="6171" y="0"/>
                <wp:lineTo x="866" y="0"/>
              </wp:wrapPolygon>
            </wp:wrapThrough>
            <wp:docPr id="2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86800" cy="6324600"/>
                      <a:chOff x="228600" y="228600"/>
                      <a:chExt cx="8686800" cy="6324600"/>
                    </a:xfrm>
                  </a:grpSpPr>
                  <a:sp>
                    <a:nvSpPr>
                      <a:cNvPr id="2" name="Прямоугольник 1"/>
                      <a:cNvSpPr/>
                    </a:nvSpPr>
                    <a:spPr>
                      <a:xfrm>
                        <a:off x="6400800" y="304800"/>
                        <a:ext cx="19050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МЕСТО ОСТАНОВКИ ТРАМВАЯ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" name="Прямоугольник 2"/>
                      <a:cNvSpPr/>
                    </a:nvSpPr>
                    <a:spPr>
                      <a:xfrm>
                        <a:off x="304800" y="3810000"/>
                        <a:ext cx="16764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«ПОДЗЕМНЫЙ ПЕШЕХОДНЫЙ ПЕРЕХОД»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685800" y="228600"/>
                        <a:ext cx="19050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СВЕТОФОРНОЕ РЕГУЛИРОВАНИЕ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1752600" y="5638800"/>
                        <a:ext cx="18288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«ПЕШЕХОДНЫЙ ПЕРЕХОД»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7162800" y="1752600"/>
                        <a:ext cx="17526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ДОРОЖНЫЕ РАБОТЫ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5257800" y="5638800"/>
                        <a:ext cx="17526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«ДВЕЖЕНИЕ НА ВЕЛОСИПЕДАХ ЗАПРЕЩЕНО»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3733800" y="304800"/>
                        <a:ext cx="16764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«ДВИЖЕНИЕ ПЕШЕХОДОВ ЗАПРЕЩЕНО»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Прямоугольник 8"/>
                      <a:cNvSpPr/>
                    </a:nvSpPr>
                    <a:spPr>
                      <a:xfrm>
                        <a:off x="228600" y="1981200"/>
                        <a:ext cx="19812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«ВЕЛОСИПЕДНАЯ ДОРОЖКА»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7010400" y="4343400"/>
                        <a:ext cx="17526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МЕСТО ОТДЫХА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30722" name="Picture 2" descr="C:\Documents and Settings\Галина\Рабочий стол\ПДД\znak.gif"/>
                      <a:cNvPicPr>
                        <a:picLocks noChangeAspect="1" noChangeArrowheads="1"/>
                      </a:cNvPicPr>
                    </a:nvPicPr>
                    <a:blipFill>
                      <a:blip r:embed="rId2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514600" y="1600200"/>
                        <a:ext cx="751840" cy="11430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2" name="Рисунок 11" descr="Стихи о дорожных знаках. Дорожный знак. Движение пешеходов запрещено."/>
                      <a:cNvPicPr/>
                    </a:nvPicPr>
                    <a:blipFill>
                      <a:blip r:embed="rId2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667000" y="4343400"/>
                        <a:ext cx="900112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3" name="Рисунок 12" descr="Стихи о дорожных знаках. Дорожный знак. Пешеходный переход."/>
                      <a:cNvPicPr/>
                    </a:nvPicPr>
                    <a:blipFill>
                      <a:blip r:embed="rId1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886200" y="1676400"/>
                        <a:ext cx="885825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4" name="Рисунок 13" descr="Стихи о дорожных знаках. Дорожный знак. Подземный пешеходный переход."/>
                      <a:cNvPicPr/>
                    </a:nvPicPr>
                    <a:blipFill>
                      <a:blip r:embed="rId2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038600" y="4495800"/>
                        <a:ext cx="990600" cy="9763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5" name="Рисунок 14" descr="Стихи о дорожных знаках. Дорожный знак. Дорожные работы."/>
                      <a:cNvPicPr/>
                    </a:nvPicPr>
                    <a:blipFill>
                      <a:blip r:embed="rId1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410200" y="4419600"/>
                        <a:ext cx="1014413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6" name="Рисунок 15" descr="Правила дорожного движения в стихах, дорожные знаки"/>
                      <a:cNvPicPr/>
                    </a:nvPicPr>
                    <a:blipFill>
                      <a:blip r:embed="rId2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248400" y="2895600"/>
                        <a:ext cx="838200" cy="1143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30723" name="Picture 3" descr="C:\Documents and Settings\Галина\Рабочий стол\ПДД\пп\2.gif"/>
                      <a:cNvPicPr>
                        <a:picLocks noChangeAspect="1" noChangeArrowheads="1"/>
                      </a:cNvPicPr>
                    </a:nvPicPr>
                    <a:blipFill>
                      <a:blip r:embed="rId22"/>
                      <a:srcRect l="27374" t="34000" r="54848" b="44000"/>
                      <a:stretch>
                        <a:fillRect/>
                      </a:stretch>
                    </a:blipFill>
                    <a:spPr bwMode="auto">
                      <a:xfrm>
                        <a:off x="2438400" y="3048000"/>
                        <a:ext cx="914400" cy="9144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30724" name="Picture 4" descr="C:\Documents and Settings\Галина\Рабочий стол\ПДД\пп\dvizhenie na velosipedah zapreshcheno.jpg"/>
                      <a:cNvPicPr>
                        <a:picLocks noChangeAspect="1" noChangeArrowheads="1"/>
                      </a:cNvPicPr>
                    </a:nvPicPr>
                    <a:blipFill>
                      <a:blip r:embed="rId28"/>
                      <a:srcRect l="18750" t="5000" r="21250" b="15000"/>
                      <a:stretch>
                        <a:fillRect/>
                      </a:stretch>
                    </a:blipFill>
                    <a:spPr bwMode="auto">
                      <a:xfrm>
                        <a:off x="3962400" y="2743200"/>
                        <a:ext cx="1447800" cy="14478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30725" name="Picture 5" descr="C:\Documents and Settings\Галина\Рабочий стол\ПДД\zn_1_24.gif"/>
                      <a:cNvPicPr>
                        <a:picLocks noChangeAspect="1" noChangeArrowheads="1"/>
                      </a:cNvPicPr>
                    </a:nvPicPr>
                    <a:blipFill>
                      <a:blip r:embed="rId2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257800" y="1371600"/>
                        <a:ext cx="1205484" cy="1066800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anchor>
        </w:drawing>
      </w:r>
      <w:r w:rsidR="002B09C2" w:rsidRPr="007A7D9E">
        <w:rPr>
          <w:rFonts w:ascii="Times New Roman" w:eastAsia="Times New Roman" w:hAnsi="Times New Roman" w:cs="Times New Roman"/>
          <w:b/>
          <w:sz w:val="24"/>
          <w:szCs w:val="24"/>
        </w:rPr>
        <w:t>НАЙДИ НАЗВАНИЯ КАЖДОМУ ЗНАКУ</w:t>
      </w:r>
      <w:r w:rsidR="000F7692" w:rsidRPr="007A7D9E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7A7D9E" w:rsidRDefault="007A7D9E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D9E" w:rsidRDefault="007A7D9E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D9E" w:rsidRDefault="007A7D9E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D9E" w:rsidRDefault="007A7D9E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D9E" w:rsidRDefault="007A7D9E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7D9E" w:rsidRDefault="007A7D9E" w:rsidP="007A7D9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01AB" w:rsidRPr="007A7D9E" w:rsidRDefault="003C01AB" w:rsidP="007A7D9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01AB" w:rsidRPr="007A7D9E" w:rsidRDefault="002B09C2" w:rsidP="007A7D9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sz w:val="24"/>
          <w:szCs w:val="24"/>
        </w:rPr>
        <w:t>Правильный ответ.</w:t>
      </w:r>
      <w:r w:rsidR="007A7D9E" w:rsidRPr="007A7D9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7A7D9E" w:rsidRPr="007A7D9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1299210</wp:posOffset>
            </wp:positionH>
            <wp:positionV relativeFrom="paragraph">
              <wp:posOffset>2540</wp:posOffset>
            </wp:positionV>
            <wp:extent cx="4286250" cy="2343150"/>
            <wp:effectExtent l="19050" t="0" r="0" b="0"/>
            <wp:wrapThrough wrapText="bothSides">
              <wp:wrapPolygon edited="0">
                <wp:start x="480" y="0"/>
                <wp:lineTo x="480" y="3161"/>
                <wp:lineTo x="4896" y="5620"/>
                <wp:lineTo x="-96" y="5795"/>
                <wp:lineTo x="-96" y="9132"/>
                <wp:lineTo x="3936" y="11239"/>
                <wp:lineTo x="5184" y="11239"/>
                <wp:lineTo x="-96" y="13698"/>
                <wp:lineTo x="-96" y="16859"/>
                <wp:lineTo x="4704" y="19668"/>
                <wp:lineTo x="4800" y="21424"/>
                <wp:lineTo x="9408" y="21424"/>
                <wp:lineTo x="16224" y="21424"/>
                <wp:lineTo x="17088" y="21249"/>
                <wp:lineTo x="16992" y="19668"/>
                <wp:lineTo x="21312" y="16859"/>
                <wp:lineTo x="21408" y="13873"/>
                <wp:lineTo x="20448" y="12995"/>
                <wp:lineTo x="17280" y="11239"/>
                <wp:lineTo x="18048" y="11239"/>
                <wp:lineTo x="21600" y="8956"/>
                <wp:lineTo x="21600" y="5620"/>
                <wp:lineTo x="20352" y="2810"/>
                <wp:lineTo x="20352" y="0"/>
                <wp:lineTo x="480" y="0"/>
              </wp:wrapPolygon>
            </wp:wrapThrough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63000" cy="6400800"/>
                      <a:chOff x="228600" y="228600"/>
                      <a:chExt cx="8763000" cy="6400800"/>
                    </a:xfrm>
                  </a:grpSpPr>
                  <a:sp>
                    <a:nvSpPr>
                      <a:cNvPr id="2" name="Прямоугольник 1"/>
                      <a:cNvSpPr/>
                    </a:nvSpPr>
                    <a:spPr>
                      <a:xfrm>
                        <a:off x="533400" y="228600"/>
                        <a:ext cx="19050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МЕСТО ОСТАНОВКИ ТРАМВАЯ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" name="Прямоугольник 2"/>
                      <a:cNvSpPr/>
                    </a:nvSpPr>
                    <a:spPr>
                      <a:xfrm>
                        <a:off x="2286000" y="5715000"/>
                        <a:ext cx="16764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«ПОДЗЕМНЫЙ ПЕШЕХОДНЫЙ ПЕРЕХОД»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6553200" y="228600"/>
                        <a:ext cx="19050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СВЕТОФОРНОЕ РЕГУЛИРОВАНИЕ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3429000" y="228600"/>
                        <a:ext cx="18288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«ПЕШЕХОДНЫЙ ПЕРЕХОД»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7086600" y="4343400"/>
                        <a:ext cx="17526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ДОРОЖНЫЕ РАБОТЫ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5257800" y="5638800"/>
                        <a:ext cx="17526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«ДВЕЖЕНИЕ НА ВЕЛОСИПЕДАХ ЗАПРЕЩЕНО»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304800" y="4343400"/>
                        <a:ext cx="16764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«ДВИЖЕНИЕ ПЕШЕХОДОВ ЗАПРЕЩЕНО»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Прямоугольник 8"/>
                      <a:cNvSpPr/>
                    </a:nvSpPr>
                    <a:spPr>
                      <a:xfrm>
                        <a:off x="228600" y="1981200"/>
                        <a:ext cx="19812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«ВЕЛОСИПЕДНАЯ ДОРОЖКА»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7239000" y="1905000"/>
                        <a:ext cx="1752600" cy="9144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latinLnBrk="0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</a:rPr>
                            <a:t>МЕСТО ОТДЫХА</a:t>
                          </a:r>
                          <a:endParaRPr lang="ru-RU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30722" name="Picture 2" descr="C:\Documents and Settings\Галина\Рабочий стол\ПДД\znak.gif"/>
                      <a:cNvPicPr>
                        <a:picLocks noChangeAspect="1" noChangeArrowheads="1"/>
                      </a:cNvPicPr>
                    </a:nvPicPr>
                    <a:blipFill>
                      <a:blip r:embed="rId2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514600" y="1600200"/>
                        <a:ext cx="751840" cy="11430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12" name="Рисунок 11" descr="Стихи о дорожных знаках. Дорожный знак. Движение пешеходов запрещено."/>
                      <a:cNvPicPr/>
                    </a:nvPicPr>
                    <a:blipFill>
                      <a:blip r:embed="rId2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667000" y="4343400"/>
                        <a:ext cx="900112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3" name="Рисунок 12" descr="Стихи о дорожных знаках. Дорожный знак. Пешеходный переход."/>
                      <a:cNvPicPr/>
                    </a:nvPicPr>
                    <a:blipFill>
                      <a:blip r:embed="rId1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886200" y="1676400"/>
                        <a:ext cx="885825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4" name="Рисунок 13" descr="Стихи о дорожных знаках. Дорожный знак. Подземный пешеходный переход."/>
                      <a:cNvPicPr/>
                    </a:nvPicPr>
                    <a:blipFill>
                      <a:blip r:embed="rId2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038600" y="4495800"/>
                        <a:ext cx="990600" cy="9763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5" name="Рисунок 14" descr="Стихи о дорожных знаках. Дорожный знак. Дорожные работы."/>
                      <a:cNvPicPr/>
                    </a:nvPicPr>
                    <a:blipFill>
                      <a:blip r:embed="rId1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410200" y="4419600"/>
                        <a:ext cx="1014413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16" name="Рисунок 15" descr="Правила дорожного движения в стихах, дорожные знаки"/>
                      <a:cNvPicPr/>
                    </a:nvPicPr>
                    <a:blipFill>
                      <a:blip r:embed="rId2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248400" y="2895600"/>
                        <a:ext cx="838200" cy="1143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30723" name="Picture 3" descr="C:\Documents and Settings\Галина\Рабочий стол\ПДД\пп\2.gif"/>
                      <a:cNvPicPr>
                        <a:picLocks noChangeAspect="1" noChangeArrowheads="1"/>
                      </a:cNvPicPr>
                    </a:nvPicPr>
                    <a:blipFill>
                      <a:blip r:embed="rId22"/>
                      <a:srcRect l="27374" t="34000" r="54848" b="44000"/>
                      <a:stretch>
                        <a:fillRect/>
                      </a:stretch>
                    </a:blipFill>
                    <a:spPr bwMode="auto">
                      <a:xfrm>
                        <a:off x="2438400" y="3048000"/>
                        <a:ext cx="914400" cy="9144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30724" name="Picture 4" descr="C:\Documents and Settings\Галина\Рабочий стол\ПДД\пп\dvizhenie na velosipedah zapreshcheno.jpg"/>
                      <a:cNvPicPr>
                        <a:picLocks noChangeAspect="1" noChangeArrowheads="1"/>
                      </a:cNvPicPr>
                    </a:nvPicPr>
                    <a:blipFill>
                      <a:blip r:embed="rId28"/>
                      <a:srcRect l="18750" t="5000" r="21250" b="15000"/>
                      <a:stretch>
                        <a:fillRect/>
                      </a:stretch>
                    </a:blipFill>
                    <a:spPr bwMode="auto">
                      <a:xfrm>
                        <a:off x="3962400" y="2743200"/>
                        <a:ext cx="1447800" cy="14478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30725" name="Picture 5" descr="C:\Documents and Settings\Галина\Рабочий стол\ПДД\zn_1_24.gif"/>
                      <a:cNvPicPr>
                        <a:picLocks noChangeAspect="1" noChangeArrowheads="1"/>
                      </a:cNvPicPr>
                    </a:nvPicPr>
                    <a:blipFill>
                      <a:blip r:embed="rId2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257800" y="1371600"/>
                        <a:ext cx="1205484" cy="1066800"/>
                      </a:xfrm>
                      <a:prstGeom prst="rect">
                        <a:avLst/>
                      </a:prstGeom>
                      <a:noFill/>
                    </a:spPr>
                  </a:pic>
                  <a:cxnSp>
                    <a:nvCxnSpPr>
                      <a:cNvPr id="23" name="Прямая со стрелкой 22"/>
                      <a:cNvCxnSpPr>
                        <a:stCxn id="30722" idx="0"/>
                        <a:endCxn id="2" idx="3"/>
                      </a:cNvCxnSpPr>
                    </a:nvCxnSpPr>
                    <a:spPr>
                      <a:xfrm rot="16200000" flipV="1">
                        <a:off x="2207260" y="916940"/>
                        <a:ext cx="914400" cy="452120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" name="Прямая со стрелкой 24"/>
                      <a:cNvCxnSpPr>
                        <a:stCxn id="13" idx="0"/>
                        <a:endCxn id="5" idx="2"/>
                      </a:cNvCxnSpPr>
                    </a:nvCxnSpPr>
                    <a:spPr>
                      <a:xfrm rot="5400000" flipH="1" flipV="1">
                        <a:off x="4069556" y="1402557"/>
                        <a:ext cx="533400" cy="14287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1" name="Прямая со стрелкой 30"/>
                      <a:cNvCxnSpPr>
                        <a:endCxn id="4" idx="1"/>
                      </a:cNvCxnSpPr>
                    </a:nvCxnSpPr>
                    <a:spPr>
                      <a:xfrm rot="5400000" flipH="1" flipV="1">
                        <a:off x="5845810" y="1121410"/>
                        <a:ext cx="1028700" cy="386080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3" name="Прямая со стрелкой 32"/>
                      <a:cNvCxnSpPr>
                        <a:endCxn id="10" idx="2"/>
                      </a:cNvCxnSpPr>
                    </a:nvCxnSpPr>
                    <a:spPr>
                      <a:xfrm flipV="1">
                        <a:off x="7086600" y="2819400"/>
                        <a:ext cx="1028700" cy="800100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Прямая со стрелкой 34"/>
                      <a:cNvCxnSpPr>
                        <a:endCxn id="9" idx="2"/>
                      </a:cNvCxnSpPr>
                    </a:nvCxnSpPr>
                    <a:spPr>
                      <a:xfrm rot="10800000">
                        <a:off x="1219200" y="2895600"/>
                        <a:ext cx="1214120" cy="533400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Прямая со стрелкой 36"/>
                      <a:cNvCxnSpPr>
                        <a:endCxn id="8" idx="3"/>
                      </a:cNvCxnSpPr>
                    </a:nvCxnSpPr>
                    <a:spPr>
                      <a:xfrm rot="10800000">
                        <a:off x="1981200" y="4800600"/>
                        <a:ext cx="680720" cy="1588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9" name="Прямая со стрелкой 38"/>
                      <a:cNvCxnSpPr>
                        <a:stCxn id="15" idx="3"/>
                        <a:endCxn id="6" idx="1"/>
                      </a:cNvCxnSpPr>
                    </a:nvCxnSpPr>
                    <a:spPr>
                      <a:xfrm flipV="1">
                        <a:off x="6424613" y="4800600"/>
                        <a:ext cx="661987" cy="76200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Прямая со стрелкой 42"/>
                      <a:cNvCxnSpPr/>
                    </a:nvCxnSpPr>
                    <a:spPr>
                      <a:xfrm rot="16200000" flipH="1">
                        <a:off x="4493260" y="4493260"/>
                        <a:ext cx="1447800" cy="843280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Прямая со стрелкой 44"/>
                      <a:cNvCxnSpPr/>
                    </a:nvCxnSpPr>
                    <a:spPr>
                      <a:xfrm rot="10800000" flipV="1">
                        <a:off x="2895600" y="5029200"/>
                        <a:ext cx="1137920" cy="685800"/>
                      </a:xfrm>
                      <a:prstGeom prst="straightConnector1">
                        <a:avLst/>
                      </a:prstGeom>
                      <a:ln w="25400" cmpd="sng"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anchor>
        </w:drawing>
      </w:r>
    </w:p>
    <w:p w:rsidR="002B09C2" w:rsidRPr="007A7D9E" w:rsidRDefault="000F7692" w:rsidP="007A7D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7A7D9E" w:rsidRDefault="007A7D9E" w:rsidP="007A7D9E">
      <w:pPr>
        <w:pStyle w:val="af1"/>
        <w:spacing w:line="360" w:lineRule="auto"/>
        <w:rPr>
          <w:sz w:val="24"/>
          <w:szCs w:val="24"/>
        </w:rPr>
      </w:pPr>
    </w:p>
    <w:p w:rsidR="00552EA4" w:rsidRPr="007A7D9E" w:rsidRDefault="009603C2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sz w:val="24"/>
          <w:szCs w:val="24"/>
        </w:rPr>
        <w:t xml:space="preserve">Игра закончена, в ходе игры вы показали хорошие знания, смекалку, сообразительность,  умение работать сообща. </w:t>
      </w:r>
      <w:r w:rsidR="003F1D62" w:rsidRPr="007A7D9E">
        <w:rPr>
          <w:sz w:val="24"/>
          <w:szCs w:val="24"/>
        </w:rPr>
        <w:t>Молодцы!</w:t>
      </w:r>
    </w:p>
    <w:p w:rsidR="00552EA4" w:rsidRPr="007A7D9E" w:rsidRDefault="00552EA4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bCs/>
          <w:i/>
          <w:iCs/>
          <w:sz w:val="24"/>
          <w:szCs w:val="24"/>
        </w:rPr>
        <w:t>НА УЛИЦЕ БУДЬТЕ ВНИМАТЕЛЬНЫ ДЕТИ!</w:t>
      </w:r>
    </w:p>
    <w:p w:rsidR="00552EA4" w:rsidRPr="007A7D9E" w:rsidRDefault="00552EA4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bCs/>
          <w:i/>
          <w:iCs/>
          <w:sz w:val="24"/>
          <w:szCs w:val="24"/>
        </w:rPr>
        <w:t>ТВЕРДО ЗАПОМНИТЕ ПРАВИЛА ЭТИ!</w:t>
      </w:r>
      <w:r w:rsidRPr="007A7D9E">
        <w:rPr>
          <w:b/>
          <w:bCs/>
          <w:i/>
          <w:iCs/>
          <w:sz w:val="24"/>
          <w:szCs w:val="24"/>
        </w:rPr>
        <w:br/>
        <w:t>ПРАВИЛА ЭТИ ПОМНИ ВСЕГДА,</w:t>
      </w:r>
    </w:p>
    <w:p w:rsidR="009603C2" w:rsidRPr="007A7D9E" w:rsidRDefault="00552EA4" w:rsidP="007A7D9E">
      <w:pPr>
        <w:pStyle w:val="af1"/>
        <w:spacing w:line="360" w:lineRule="auto"/>
        <w:rPr>
          <w:sz w:val="24"/>
          <w:szCs w:val="24"/>
        </w:rPr>
      </w:pPr>
      <w:r w:rsidRPr="007A7D9E">
        <w:rPr>
          <w:b/>
          <w:bCs/>
          <w:i/>
          <w:iCs/>
          <w:sz w:val="24"/>
          <w:szCs w:val="24"/>
        </w:rPr>
        <w:t>ЧТОБ НЕ СЛУЧИЛАСЬ С ТОБОЮ БЕДА</w:t>
      </w:r>
      <w:proofErr w:type="gramStart"/>
      <w:r w:rsidRPr="007A7D9E">
        <w:rPr>
          <w:b/>
          <w:bCs/>
          <w:i/>
          <w:iCs/>
          <w:sz w:val="24"/>
          <w:szCs w:val="24"/>
        </w:rPr>
        <w:t>.</w:t>
      </w:r>
      <w:proofErr w:type="gramEnd"/>
      <w:r w:rsidRPr="007A7D9E">
        <w:rPr>
          <w:sz w:val="24"/>
          <w:szCs w:val="24"/>
        </w:rPr>
        <w:t xml:space="preserve"> </w:t>
      </w:r>
      <w:r w:rsidRPr="007A7D9E">
        <w:rPr>
          <w:b/>
          <w:sz w:val="24"/>
          <w:szCs w:val="24"/>
        </w:rPr>
        <w:t>(</w:t>
      </w:r>
      <w:proofErr w:type="gramStart"/>
      <w:r w:rsidRPr="007A7D9E">
        <w:rPr>
          <w:b/>
          <w:sz w:val="24"/>
          <w:szCs w:val="24"/>
        </w:rPr>
        <w:t>с</w:t>
      </w:r>
      <w:proofErr w:type="gramEnd"/>
      <w:r w:rsidRPr="007A7D9E">
        <w:rPr>
          <w:b/>
          <w:sz w:val="24"/>
          <w:szCs w:val="24"/>
        </w:rPr>
        <w:t>лайд №36,37)</w:t>
      </w:r>
    </w:p>
    <w:p w:rsidR="00EE7AEB" w:rsidRDefault="0017098D" w:rsidP="007A7D9E">
      <w:pPr>
        <w:tabs>
          <w:tab w:val="left" w:pos="77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Награждение.</w:t>
      </w: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7A7D9E" w:rsidRPr="007A7D9E" w:rsidRDefault="007A7D9E" w:rsidP="007A7D9E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7A7D9E">
        <w:rPr>
          <w:rFonts w:ascii="Times New Roman" w:hAnsi="Times New Roman" w:cs="Times New Roman"/>
          <w:b/>
          <w:bCs/>
          <w:sz w:val="24"/>
          <w:szCs w:val="24"/>
        </w:rPr>
        <w:t>Используемая литература:</w:t>
      </w:r>
      <w:r w:rsidRPr="007A7D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7A7D9E">
        <w:rPr>
          <w:rFonts w:ascii="Times New Roman" w:hAnsi="Times New Roman" w:cs="Times New Roman"/>
          <w:bCs/>
          <w:sz w:val="24"/>
          <w:szCs w:val="24"/>
        </w:rPr>
        <w:t xml:space="preserve">Бабина Р.П. Увлекательное дорожное путешествие. Учебное пособие для учащихся начальной школы.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7A7D9E">
        <w:rPr>
          <w:rFonts w:ascii="Times New Roman" w:hAnsi="Times New Roman" w:cs="Times New Roman"/>
          <w:bCs/>
          <w:sz w:val="24"/>
          <w:szCs w:val="24"/>
        </w:rPr>
        <w:t xml:space="preserve">ООО «Издательство АСТ-ЛТД», 1997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7A7D9E">
        <w:rPr>
          <w:rFonts w:ascii="Times New Roman" w:hAnsi="Times New Roman" w:cs="Times New Roman"/>
          <w:bCs/>
          <w:sz w:val="24"/>
          <w:szCs w:val="24"/>
        </w:rPr>
        <w:t>Воронова</w:t>
      </w:r>
      <w:proofErr w:type="gramStart"/>
      <w:r w:rsidRPr="007A7D9E">
        <w:rPr>
          <w:rFonts w:ascii="Times New Roman" w:hAnsi="Times New Roman" w:cs="Times New Roman"/>
          <w:bCs/>
          <w:sz w:val="24"/>
          <w:szCs w:val="24"/>
        </w:rPr>
        <w:t xml:space="preserve"> Е</w:t>
      </w:r>
      <w:proofErr w:type="gramEnd"/>
      <w:r w:rsidRPr="007A7D9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7A7D9E">
        <w:rPr>
          <w:rFonts w:ascii="Times New Roman" w:hAnsi="Times New Roman" w:cs="Times New Roman"/>
          <w:bCs/>
          <w:sz w:val="24"/>
          <w:szCs w:val="24"/>
        </w:rPr>
        <w:t>.А. Красный. Желтый. Зеленый! ПДД во внеклассной работе/ изд.2-е</w:t>
      </w:r>
      <w:proofErr w:type="gramStart"/>
      <w:r w:rsidRPr="007A7D9E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7A7D9E">
        <w:rPr>
          <w:rFonts w:ascii="Times New Roman" w:hAnsi="Times New Roman" w:cs="Times New Roman"/>
          <w:bCs/>
          <w:sz w:val="24"/>
          <w:szCs w:val="24"/>
        </w:rPr>
        <w:t xml:space="preserve">Ростов </w:t>
      </w:r>
      <w:proofErr w:type="spellStart"/>
      <w:r w:rsidRPr="007A7D9E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Pr="007A7D9E">
        <w:rPr>
          <w:rFonts w:ascii="Times New Roman" w:hAnsi="Times New Roman" w:cs="Times New Roman"/>
          <w:bCs/>
          <w:sz w:val="24"/>
          <w:szCs w:val="24"/>
        </w:rPr>
        <w:t xml:space="preserve">/Д:Феникс,2006.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A7D9E">
        <w:rPr>
          <w:rFonts w:ascii="Times New Roman" w:hAnsi="Times New Roman" w:cs="Times New Roman"/>
          <w:bCs/>
          <w:sz w:val="24"/>
          <w:szCs w:val="24"/>
        </w:rPr>
        <w:t>Ковалько</w:t>
      </w:r>
      <w:proofErr w:type="spellEnd"/>
      <w:r w:rsidRPr="007A7D9E">
        <w:rPr>
          <w:rFonts w:ascii="Times New Roman" w:hAnsi="Times New Roman" w:cs="Times New Roman"/>
          <w:bCs/>
          <w:sz w:val="24"/>
          <w:szCs w:val="24"/>
        </w:rPr>
        <w:t xml:space="preserve"> В.И.. Игровой модульный курс по ПДД или школьник вышел на улицу:1-4.-М.:ВАКО,2006.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7A7D9E">
        <w:rPr>
          <w:rFonts w:ascii="Times New Roman" w:hAnsi="Times New Roman" w:cs="Times New Roman"/>
          <w:bCs/>
          <w:sz w:val="24"/>
          <w:szCs w:val="24"/>
        </w:rPr>
        <w:t xml:space="preserve">Титов С.В., </w:t>
      </w:r>
      <w:proofErr w:type="spellStart"/>
      <w:r w:rsidRPr="007A7D9E">
        <w:rPr>
          <w:rFonts w:ascii="Times New Roman" w:hAnsi="Times New Roman" w:cs="Times New Roman"/>
          <w:bCs/>
          <w:sz w:val="24"/>
          <w:szCs w:val="24"/>
        </w:rPr>
        <w:t>Шабаева</w:t>
      </w:r>
      <w:proofErr w:type="spellEnd"/>
      <w:r w:rsidRPr="007A7D9E">
        <w:rPr>
          <w:rFonts w:ascii="Times New Roman" w:hAnsi="Times New Roman" w:cs="Times New Roman"/>
          <w:bCs/>
          <w:sz w:val="24"/>
          <w:szCs w:val="24"/>
        </w:rPr>
        <w:t xml:space="preserve"> Г.И. Тематические игры по ОБЖ. методическое пособие для учителя. – М.: ТЦ Сфера, 2005.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b/>
          <w:bCs/>
          <w:sz w:val="24"/>
          <w:szCs w:val="24"/>
        </w:rPr>
        <w:t>Интернет ресурсы: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7A7D9E">
        <w:rPr>
          <w:rFonts w:ascii="Times New Roman" w:hAnsi="Times New Roman" w:cs="Times New Roman"/>
          <w:sz w:val="24"/>
          <w:szCs w:val="24"/>
        </w:rPr>
        <w:t>http://images.yandex.ru/yandsearch?ed=1&amp;img_url=www.gaibrest.by%2Fimg%2FuserFiles%2FImage%2Fdeti5.gif&amp;rpt=simage&amp;text=%D0%BA%D0%B0%D1%80%D1%82%D0%B8%D0%BD%D0%BA%D0%B8%20%D0%B4%D0%BB%D1%8F%20%D0%B4%D0%B5%D1%82%D0%B5%D0%B9%20%D0%BF%D0%BE%20</w:t>
      </w:r>
      <w:proofErr w:type="gramEnd"/>
      <w:r w:rsidRPr="007A7D9E">
        <w:rPr>
          <w:rFonts w:ascii="Times New Roman" w:hAnsi="Times New Roman" w:cs="Times New Roman"/>
          <w:sz w:val="24"/>
          <w:szCs w:val="24"/>
        </w:rPr>
        <w:t xml:space="preserve">%D0%9F%D0%94%D0%94&amp;spsite=www.proshkolu.ru&amp;p=168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7A7D9E">
        <w:rPr>
          <w:rFonts w:ascii="Times New Roman" w:hAnsi="Times New Roman" w:cs="Times New Roman"/>
          <w:sz w:val="24"/>
          <w:szCs w:val="24"/>
        </w:rPr>
        <w:t>http://images.yandex.ru/yandsearch?ed=1&amp;img_url=www.f04.ru%2Fplakatu%2Froad_traffic_for_children_8.jpg&amp;rpt=simage&amp;text=%D0%BA%D0%B0%D1%80%D1%82%D0%B8%D0%BD%D0%BA%D0%B8%20%D0%B4%D0%BB%D1%8F%20%D0%B4%D0%B5%D1%82%D0%B5%D0%B9%20%D0%BF%D0</w:t>
      </w:r>
      <w:proofErr w:type="gramEnd"/>
      <w:r w:rsidRPr="007A7D9E">
        <w:rPr>
          <w:rFonts w:ascii="Times New Roman" w:hAnsi="Times New Roman" w:cs="Times New Roman"/>
          <w:sz w:val="24"/>
          <w:szCs w:val="24"/>
        </w:rPr>
        <w:t xml:space="preserve">%BE%20%D0%9F%D0%94%D0%94&amp;spsite=fake-057-8376874.ru&amp;p=171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7A7D9E">
        <w:rPr>
          <w:rFonts w:ascii="Times New Roman" w:hAnsi="Times New Roman" w:cs="Times New Roman"/>
          <w:sz w:val="24"/>
          <w:szCs w:val="24"/>
        </w:rPr>
        <w:lastRenderedPageBreak/>
        <w:t>http://images.yandex.ru/yandsearch?ed=1&amp;text=%D0%BA%D0%B0%D1%80%D1%82%D0%B8%D0%BD%D0%BA%D0%B8%20%D0%B4%D0%BB%D1%8F%20%D0%B4%D0%B5%D1%82%D0%B5%D0%B9%20%D0%BF%D0%BE%20%D0%9F%D0%94%D0%94&amp;stype=simage&amp;img_url=900igr.net</w:t>
      </w:r>
      <w:proofErr w:type="gramEnd"/>
      <w:r w:rsidRPr="007A7D9E">
        <w:rPr>
          <w:rFonts w:ascii="Times New Roman" w:hAnsi="Times New Roman" w:cs="Times New Roman"/>
          <w:sz w:val="24"/>
          <w:szCs w:val="24"/>
        </w:rPr>
        <w:t>%2Fdatai%2Fchelovek%2FPDD-3.files%2F0003-005-Pravila-dvizhenija-vazhnaja-nauka.jpg&amp;spsite=900igr.net&amp;p=219</w:t>
      </w:r>
    </w:p>
    <w:p w:rsidR="00EE7AEB" w:rsidRPr="007A7D9E" w:rsidRDefault="00A34F6E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EE7AEB" w:rsidRPr="007A7D9E">
          <w:rPr>
            <w:rStyle w:val="af3"/>
            <w:rFonts w:ascii="Times New Roman" w:hAnsi="Times New Roman" w:cs="Times New Roman"/>
            <w:sz w:val="24"/>
            <w:szCs w:val="24"/>
          </w:rPr>
          <w:t>http://subscribe.ru/archive/funny.anet.pic/200804/14235520.html</w:t>
        </w:r>
      </w:hyperlink>
      <w:r w:rsidR="00EE7AEB" w:rsidRPr="007A7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EB" w:rsidRPr="007A7D9E" w:rsidRDefault="00A34F6E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EE7AEB" w:rsidRPr="007A7D9E">
          <w:rPr>
            <w:rStyle w:val="af3"/>
            <w:rFonts w:ascii="Times New Roman" w:hAnsi="Times New Roman" w:cs="Times New Roman"/>
            <w:sz w:val="24"/>
            <w:szCs w:val="24"/>
          </w:rPr>
          <w:t>http://de.3dn.ru/publ/43-1-0-114</w:t>
        </w:r>
      </w:hyperlink>
      <w:r w:rsidR="00EE7AEB" w:rsidRPr="007A7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http://imc.rkc-74.ru/catalog/rubr/8f5d7210-86a6-11da-a72b-0800200c9a66/14611/</w:t>
      </w:r>
    </w:p>
    <w:p w:rsidR="00EE7AEB" w:rsidRPr="007A7D9E" w:rsidRDefault="00A34F6E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hyperlink r:id="rId32" w:history="1">
        <w:proofErr w:type="gramStart"/>
        <w:r w:rsidR="00EE7AEB" w:rsidRPr="007A7D9E">
          <w:rPr>
            <w:rStyle w:val="af3"/>
            <w:rFonts w:ascii="Times New Roman" w:hAnsi="Times New Roman" w:cs="Times New Roman"/>
            <w:sz w:val="24"/>
            <w:szCs w:val="24"/>
          </w:rPr>
          <w:t>http://images.yandex.ru/yandsearch?nl=1&amp;ed=1&amp;rpt=simage&amp;img_url=content.podarki.ru%2Fgoods-images%2F9ef3be91-9590-44a8-bb82-</w:t>
        </w:r>
      </w:hyperlink>
      <w:r w:rsidR="00EE7AEB" w:rsidRPr="007A7D9E">
        <w:rPr>
          <w:rFonts w:ascii="Times New Roman" w:hAnsi="Times New Roman" w:cs="Times New Roman"/>
          <w:sz w:val="24"/>
          <w:szCs w:val="24"/>
        </w:rPr>
        <w:t>b121be1d0f72.jpg&amp;text=%D0%B7%D0%BD%D0%B0%D0%BA%D0%B8%20%D0%B4%D0%BE%D1%80%D0%BE%D0%B6%D0%BD%D0%BE%D0%B3%D0%BE%20%D0%B4%D0%B2%D0%B8%D0%B6%D0</w:t>
      </w:r>
      <w:proofErr w:type="gramEnd"/>
      <w:r w:rsidR="00EE7AEB" w:rsidRPr="007A7D9E">
        <w:rPr>
          <w:rFonts w:ascii="Times New Roman" w:hAnsi="Times New Roman" w:cs="Times New Roman"/>
          <w:sz w:val="24"/>
          <w:szCs w:val="24"/>
        </w:rPr>
        <w:t>%B5%D0%BD%D0%B8%D1%8F%20%D0%B2%20%D0%BA%D0%B0%D1%80%D1%82%D0%B8%D0%BD%D0%BA%D0%B0%D1%85&amp;spsite=fake-008-3849255.ru&amp;p=12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7A7D9E">
        <w:rPr>
          <w:rFonts w:ascii="Times New Roman" w:hAnsi="Times New Roman" w:cs="Times New Roman"/>
          <w:sz w:val="24"/>
          <w:szCs w:val="24"/>
        </w:rPr>
        <w:t>http://images.yandex.ru/yandsearch?ed=1&amp;rpt=simage&amp;img_url=www.solnet.ee%2Fgallery%2Fpic%2Fpapers2%2Fz05.jpg&amp;text=%D0%BA%D0%B0%D1%80%D1%82%D0%B8%D0%BD%D0%BA%D0%B8%20%D0%B4%D0%BB%D1%8F%20%D0%B4%D0%B5%D1%82%D0%B5%D0%B9%20%D0%BF%D0%BE%20</w:t>
      </w:r>
      <w:proofErr w:type="gramEnd"/>
      <w:r w:rsidRPr="007A7D9E">
        <w:rPr>
          <w:rFonts w:ascii="Times New Roman" w:hAnsi="Times New Roman" w:cs="Times New Roman"/>
          <w:sz w:val="24"/>
          <w:szCs w:val="24"/>
        </w:rPr>
        <w:t>%D0%9F%D0%94%D0%94&amp;spsite=fake-014-7892480.ru&amp;p=23</w:t>
      </w:r>
    </w:p>
    <w:p w:rsidR="00EE7AEB" w:rsidRPr="007A7D9E" w:rsidRDefault="00EE7AEB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7A7D9E">
        <w:rPr>
          <w:rFonts w:ascii="Times New Roman" w:hAnsi="Times New Roman" w:cs="Times New Roman"/>
          <w:sz w:val="24"/>
          <w:szCs w:val="24"/>
        </w:rPr>
        <w:t>http://images.yandex.ru/yandsearch?ed=1&amp;text=%D0%BA%D0%B0%D1%80%D1%82%D0%B8%D0%BD%D0%BA%D0%B8%20%D0%B4%D0%BB%D1%8F%20%D0%B4%D0%B5%D1%82%D0%B5%D0%B9%20%D0%BF%D0%BE%20%D0%9F%D0%94%D0%94&amp;stype=simage&amp;img_url=vospitatel.edu54</w:t>
      </w:r>
      <w:proofErr w:type="gramEnd"/>
      <w:r w:rsidRPr="007A7D9E">
        <w:rPr>
          <w:rFonts w:ascii="Times New Roman" w:hAnsi="Times New Roman" w:cs="Times New Roman"/>
          <w:sz w:val="24"/>
          <w:szCs w:val="24"/>
        </w:rPr>
        <w:t>.ru%2Fsites%2Fdefault%2Ffiles%2Fimages%2F2010%2F08%2Fd14b7f9815a421491b65a8b9417aed95110527ba.jpg&amp;spsite=</w:t>
      </w:r>
      <w:hyperlink r:id="rId33" w:history="1">
        <w:r w:rsidRPr="007A7D9E">
          <w:rPr>
            <w:rStyle w:val="af3"/>
            <w:rFonts w:ascii="Times New Roman" w:hAnsi="Times New Roman" w:cs="Times New Roman"/>
            <w:sz w:val="24"/>
            <w:szCs w:val="24"/>
          </w:rPr>
          <w:t>www.proshkolu.ru&amp;p=127</w:t>
        </w:r>
      </w:hyperlink>
      <w:r w:rsidRPr="007A7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EB" w:rsidRPr="007A7D9E" w:rsidRDefault="00A34F6E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EE7AEB" w:rsidRPr="007A7D9E">
          <w:rPr>
            <w:rStyle w:val="af3"/>
            <w:rFonts w:ascii="Times New Roman" w:hAnsi="Times New Roman" w:cs="Times New Roman"/>
            <w:sz w:val="24"/>
            <w:szCs w:val="24"/>
          </w:rPr>
          <w:t>http://festival.1september.ru/articles/313218/</w:t>
        </w:r>
      </w:hyperlink>
      <w:r w:rsidR="00EE7AEB" w:rsidRPr="007A7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EB" w:rsidRPr="007A7D9E" w:rsidRDefault="00A34F6E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EE7AEB" w:rsidRPr="007A7D9E">
          <w:rPr>
            <w:rStyle w:val="af3"/>
            <w:rFonts w:ascii="Times New Roman" w:hAnsi="Times New Roman" w:cs="Times New Roman"/>
            <w:b/>
            <w:bCs/>
            <w:i/>
            <w:iCs/>
            <w:sz w:val="24"/>
            <w:szCs w:val="24"/>
          </w:rPr>
          <w:t>http://www.olesya-emelyanova.ru/index-stihi-dorozhnye_znaki.html</w:t>
        </w:r>
      </w:hyperlink>
      <w:r w:rsidR="00EE7AEB" w:rsidRPr="007A7D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7AEB" w:rsidRPr="007A7D9E" w:rsidRDefault="00A34F6E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EE7AEB" w:rsidRPr="007A7D9E">
          <w:rPr>
            <w:rStyle w:val="af3"/>
            <w:rFonts w:ascii="Times New Roman" w:hAnsi="Times New Roman" w:cs="Times New Roman"/>
            <w:sz w:val="24"/>
            <w:szCs w:val="24"/>
          </w:rPr>
          <w:t>http://www.stihi.ru/2009/03/04/2360</w:t>
        </w:r>
      </w:hyperlink>
      <w:r w:rsidR="00EE7AEB" w:rsidRPr="007A7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AEB" w:rsidRPr="007A7D9E" w:rsidRDefault="00A34F6E" w:rsidP="00EE7AEB">
      <w:pPr>
        <w:tabs>
          <w:tab w:val="left" w:pos="775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EE7AEB" w:rsidRPr="007A7D9E">
          <w:rPr>
            <w:rStyle w:val="af3"/>
            <w:rFonts w:ascii="Times New Roman" w:hAnsi="Times New Roman" w:cs="Times New Roman"/>
            <w:sz w:val="24"/>
            <w:szCs w:val="24"/>
          </w:rPr>
          <w:t>http://kids.to-var.com/index.php/sunduchok/stihi-i-pesni/293</w:t>
        </w:r>
      </w:hyperlink>
      <w:r w:rsidR="00EE7AEB" w:rsidRPr="007A7D9E">
        <w:rPr>
          <w:rFonts w:ascii="Times New Roman" w:hAnsi="Times New Roman" w:cs="Times New Roman"/>
          <w:sz w:val="24"/>
          <w:szCs w:val="24"/>
        </w:rPr>
        <w:t xml:space="preserve">http://festival.1september.ru/articles/517810 </w:t>
      </w:r>
    </w:p>
    <w:p w:rsidR="00EE7AEB" w:rsidRPr="007A7D9E" w:rsidRDefault="00EE7AEB" w:rsidP="00EE7AEB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 </w:t>
      </w:r>
    </w:p>
    <w:p w:rsidR="00EE7AEB" w:rsidRPr="007A7D9E" w:rsidRDefault="00EE7AEB" w:rsidP="00EE7AEB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 </w:t>
      </w:r>
    </w:p>
    <w:p w:rsidR="00EE7AEB" w:rsidRPr="007A7D9E" w:rsidRDefault="00EE7AEB" w:rsidP="00EE7AEB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  <w:r w:rsidRPr="007A7D9E">
        <w:rPr>
          <w:rFonts w:ascii="Times New Roman" w:hAnsi="Times New Roman" w:cs="Times New Roman"/>
          <w:sz w:val="24"/>
          <w:szCs w:val="24"/>
        </w:rPr>
        <w:t> </w:t>
      </w:r>
    </w:p>
    <w:p w:rsidR="00C97AD4" w:rsidRPr="007A7D9E" w:rsidRDefault="00C97AD4">
      <w:pPr>
        <w:tabs>
          <w:tab w:val="left" w:pos="7755"/>
        </w:tabs>
        <w:rPr>
          <w:rFonts w:ascii="Times New Roman" w:hAnsi="Times New Roman" w:cs="Times New Roman"/>
          <w:sz w:val="24"/>
          <w:szCs w:val="24"/>
        </w:rPr>
      </w:pPr>
    </w:p>
    <w:sectPr w:rsidR="00C97AD4" w:rsidRPr="007A7D9E" w:rsidSect="007A7D9E">
      <w:pgSz w:w="11906" w:h="16838"/>
      <w:pgMar w:top="1134" w:right="851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1D6" w:rsidRDefault="003341D6" w:rsidP="007847AA">
      <w:pPr>
        <w:spacing w:after="0" w:line="240" w:lineRule="auto"/>
      </w:pPr>
      <w:r>
        <w:separator/>
      </w:r>
    </w:p>
  </w:endnote>
  <w:endnote w:type="continuationSeparator" w:id="0">
    <w:p w:rsidR="003341D6" w:rsidRDefault="003341D6" w:rsidP="0078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1D6" w:rsidRDefault="003341D6" w:rsidP="007847AA">
      <w:pPr>
        <w:spacing w:after="0" w:line="240" w:lineRule="auto"/>
      </w:pPr>
      <w:r>
        <w:separator/>
      </w:r>
    </w:p>
  </w:footnote>
  <w:footnote w:type="continuationSeparator" w:id="0">
    <w:p w:rsidR="003341D6" w:rsidRDefault="003341D6" w:rsidP="00784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A8"/>
    <w:multiLevelType w:val="multilevel"/>
    <w:tmpl w:val="03A2A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24902"/>
    <w:multiLevelType w:val="multilevel"/>
    <w:tmpl w:val="58FE5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76C25"/>
    <w:multiLevelType w:val="multilevel"/>
    <w:tmpl w:val="41B88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640A2"/>
    <w:multiLevelType w:val="multilevel"/>
    <w:tmpl w:val="A89013C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8CA3AD2"/>
    <w:multiLevelType w:val="multilevel"/>
    <w:tmpl w:val="98C660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19C960C0"/>
    <w:multiLevelType w:val="hybridMultilevel"/>
    <w:tmpl w:val="3C027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3777E"/>
    <w:multiLevelType w:val="singleLevel"/>
    <w:tmpl w:val="D3B451C0"/>
    <w:lvl w:ilvl="0">
      <w:numFmt w:val="bullet"/>
      <w:lvlText w:val="-"/>
      <w:lvlJc w:val="left"/>
      <w:pPr>
        <w:tabs>
          <w:tab w:val="num" w:pos="3465"/>
        </w:tabs>
        <w:ind w:left="3465" w:hanging="360"/>
      </w:pPr>
      <w:rPr>
        <w:rFonts w:hint="default"/>
      </w:rPr>
    </w:lvl>
  </w:abstractNum>
  <w:abstractNum w:abstractNumId="7">
    <w:nsid w:val="26E42C1B"/>
    <w:multiLevelType w:val="multilevel"/>
    <w:tmpl w:val="69F69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995187"/>
    <w:multiLevelType w:val="multilevel"/>
    <w:tmpl w:val="FBE2C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4630E2"/>
    <w:multiLevelType w:val="hybridMultilevel"/>
    <w:tmpl w:val="48FC4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509BA"/>
    <w:multiLevelType w:val="hybridMultilevel"/>
    <w:tmpl w:val="36E8A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166E7"/>
    <w:multiLevelType w:val="multilevel"/>
    <w:tmpl w:val="CFDA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F4784B"/>
    <w:multiLevelType w:val="multilevel"/>
    <w:tmpl w:val="5AF0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8D62FF"/>
    <w:multiLevelType w:val="hybridMultilevel"/>
    <w:tmpl w:val="C2EC82A8"/>
    <w:lvl w:ilvl="0" w:tplc="0F08FF4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502F5CEF"/>
    <w:multiLevelType w:val="hybridMultilevel"/>
    <w:tmpl w:val="10DC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84EB9"/>
    <w:multiLevelType w:val="hybridMultilevel"/>
    <w:tmpl w:val="D7D6B3E2"/>
    <w:lvl w:ilvl="0" w:tplc="AE464E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940A9E"/>
    <w:multiLevelType w:val="hybridMultilevel"/>
    <w:tmpl w:val="C99C0C04"/>
    <w:lvl w:ilvl="0" w:tplc="085C27A2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982E7E"/>
    <w:multiLevelType w:val="multilevel"/>
    <w:tmpl w:val="B7466A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4"/>
  </w:num>
  <w:num w:numId="5">
    <w:abstractNumId w:val="16"/>
  </w:num>
  <w:num w:numId="6">
    <w:abstractNumId w:val="13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8"/>
  </w:num>
  <w:num w:numId="12">
    <w:abstractNumId w:val="17"/>
  </w:num>
  <w:num w:numId="13">
    <w:abstractNumId w:val="12"/>
  </w:num>
  <w:num w:numId="14">
    <w:abstractNumId w:val="3"/>
  </w:num>
  <w:num w:numId="15">
    <w:abstractNumId w:val="4"/>
  </w:num>
  <w:num w:numId="16">
    <w:abstractNumId w:val="11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5956"/>
    <w:rsid w:val="0002198E"/>
    <w:rsid w:val="000B41B6"/>
    <w:rsid w:val="000F7692"/>
    <w:rsid w:val="0017044F"/>
    <w:rsid w:val="0017098D"/>
    <w:rsid w:val="00190131"/>
    <w:rsid w:val="00190D10"/>
    <w:rsid w:val="001C2D05"/>
    <w:rsid w:val="001C64A2"/>
    <w:rsid w:val="001D0466"/>
    <w:rsid w:val="001E703D"/>
    <w:rsid w:val="00200330"/>
    <w:rsid w:val="00253736"/>
    <w:rsid w:val="002B09C2"/>
    <w:rsid w:val="0031340C"/>
    <w:rsid w:val="003341D6"/>
    <w:rsid w:val="0037791E"/>
    <w:rsid w:val="00387B58"/>
    <w:rsid w:val="003C01AB"/>
    <w:rsid w:val="003D0ACD"/>
    <w:rsid w:val="003F1D62"/>
    <w:rsid w:val="003F301D"/>
    <w:rsid w:val="00412D2B"/>
    <w:rsid w:val="00416BAD"/>
    <w:rsid w:val="004515B9"/>
    <w:rsid w:val="00472C09"/>
    <w:rsid w:val="004A1DCA"/>
    <w:rsid w:val="004A386E"/>
    <w:rsid w:val="005069B4"/>
    <w:rsid w:val="005511EA"/>
    <w:rsid w:val="00552EA4"/>
    <w:rsid w:val="005531B9"/>
    <w:rsid w:val="005666EC"/>
    <w:rsid w:val="0057189D"/>
    <w:rsid w:val="00573C43"/>
    <w:rsid w:val="00653275"/>
    <w:rsid w:val="00674862"/>
    <w:rsid w:val="0069281A"/>
    <w:rsid w:val="006F1E73"/>
    <w:rsid w:val="0072070B"/>
    <w:rsid w:val="00723B4C"/>
    <w:rsid w:val="0074572A"/>
    <w:rsid w:val="00777592"/>
    <w:rsid w:val="00777E23"/>
    <w:rsid w:val="007847AA"/>
    <w:rsid w:val="00795956"/>
    <w:rsid w:val="007A7D9E"/>
    <w:rsid w:val="007B76EE"/>
    <w:rsid w:val="007D79AF"/>
    <w:rsid w:val="00853B63"/>
    <w:rsid w:val="00881042"/>
    <w:rsid w:val="00894071"/>
    <w:rsid w:val="00896B43"/>
    <w:rsid w:val="008E6222"/>
    <w:rsid w:val="008F4C24"/>
    <w:rsid w:val="009603C2"/>
    <w:rsid w:val="00986632"/>
    <w:rsid w:val="009A3B73"/>
    <w:rsid w:val="009E5962"/>
    <w:rsid w:val="009F7C56"/>
    <w:rsid w:val="00A34A0B"/>
    <w:rsid w:val="00A34F6E"/>
    <w:rsid w:val="00A453A7"/>
    <w:rsid w:val="00A95A9C"/>
    <w:rsid w:val="00B16871"/>
    <w:rsid w:val="00B331F5"/>
    <w:rsid w:val="00B75663"/>
    <w:rsid w:val="00B923DB"/>
    <w:rsid w:val="00BB33D3"/>
    <w:rsid w:val="00BC18D7"/>
    <w:rsid w:val="00C074E0"/>
    <w:rsid w:val="00C31D6E"/>
    <w:rsid w:val="00C84CDB"/>
    <w:rsid w:val="00C97AD4"/>
    <w:rsid w:val="00CC7D26"/>
    <w:rsid w:val="00CD5F8F"/>
    <w:rsid w:val="00CF2E5D"/>
    <w:rsid w:val="00D32F81"/>
    <w:rsid w:val="00D364A8"/>
    <w:rsid w:val="00D9216F"/>
    <w:rsid w:val="00DB2F42"/>
    <w:rsid w:val="00E83FDD"/>
    <w:rsid w:val="00ED1B56"/>
    <w:rsid w:val="00EE2494"/>
    <w:rsid w:val="00EE7AEB"/>
    <w:rsid w:val="00EF319F"/>
    <w:rsid w:val="00F20901"/>
    <w:rsid w:val="00F23C73"/>
    <w:rsid w:val="00F370AB"/>
    <w:rsid w:val="00F7749D"/>
    <w:rsid w:val="00F93BBF"/>
    <w:rsid w:val="00F95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7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64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9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59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8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47AA"/>
  </w:style>
  <w:style w:type="paragraph" w:styleId="a9">
    <w:name w:val="footer"/>
    <w:basedOn w:val="a"/>
    <w:link w:val="aa"/>
    <w:uiPriority w:val="99"/>
    <w:semiHidden/>
    <w:unhideWhenUsed/>
    <w:rsid w:val="0078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47AA"/>
  </w:style>
  <w:style w:type="paragraph" w:styleId="ab">
    <w:name w:val="endnote text"/>
    <w:basedOn w:val="a"/>
    <w:link w:val="ac"/>
    <w:uiPriority w:val="99"/>
    <w:semiHidden/>
    <w:unhideWhenUsed/>
    <w:rsid w:val="007847AA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847AA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847AA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847AA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847A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847AA"/>
    <w:rPr>
      <w:vertAlign w:val="superscript"/>
    </w:rPr>
  </w:style>
  <w:style w:type="paragraph" w:styleId="af1">
    <w:name w:val="Body Text"/>
    <w:basedOn w:val="a"/>
    <w:link w:val="af2"/>
    <w:semiHidden/>
    <w:rsid w:val="00F370A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2">
    <w:name w:val="Основной текст Знак"/>
    <w:basedOn w:val="a0"/>
    <w:link w:val="af1"/>
    <w:semiHidden/>
    <w:rsid w:val="00F370AB"/>
    <w:rPr>
      <w:rFonts w:ascii="Times New Roman" w:eastAsia="Times New Roman" w:hAnsi="Times New Roman" w:cs="Times New Roman"/>
      <w:sz w:val="32"/>
      <w:szCs w:val="20"/>
    </w:rPr>
  </w:style>
  <w:style w:type="character" w:styleId="af3">
    <w:name w:val="Hyperlink"/>
    <w:basedOn w:val="a0"/>
    <w:uiPriority w:val="99"/>
    <w:unhideWhenUsed/>
    <w:rsid w:val="00200330"/>
    <w:rPr>
      <w:color w:val="000000"/>
      <w:u w:val="single"/>
    </w:rPr>
  </w:style>
  <w:style w:type="character" w:styleId="af4">
    <w:name w:val="Emphasis"/>
    <w:basedOn w:val="a0"/>
    <w:uiPriority w:val="20"/>
    <w:qFormat/>
    <w:rsid w:val="00200330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1C6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hyperlink" Target="http://festival.1september.ru/articles/313218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5" Type="http://schemas.openxmlformats.org/officeDocument/2006/relationships/image" Target="media/image18.gif"/><Relationship Id="rId33" Type="http://schemas.openxmlformats.org/officeDocument/2006/relationships/hyperlink" Target="www.proshkolu.ru&amp;p=127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gif"/><Relationship Id="rId32" Type="http://schemas.openxmlformats.org/officeDocument/2006/relationships/hyperlink" Target="http://images.yandex.ru/yandsearch?nl=1&amp;ed=1&amp;rpt=simage&amp;img_url=content.podarki.ru/goods-images/9ef3be91-9590-44a8-bb82-" TargetMode="External"/><Relationship Id="rId37" Type="http://schemas.openxmlformats.org/officeDocument/2006/relationships/hyperlink" Target="http://kids.to-var.com/index.php/sunduchok/stihi-i-pesni/29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gif"/><Relationship Id="rId28" Type="http://schemas.openxmlformats.org/officeDocument/2006/relationships/image" Target="media/image21.jpeg"/><Relationship Id="rId36" Type="http://schemas.openxmlformats.org/officeDocument/2006/relationships/hyperlink" Target="http://www.stihi.ru/2009/03/04/2360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://de.3dn.ru/publ/43-1-0-1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gif"/><Relationship Id="rId27" Type="http://schemas.openxmlformats.org/officeDocument/2006/relationships/image" Target="media/image20.jpeg"/><Relationship Id="rId30" Type="http://schemas.openxmlformats.org/officeDocument/2006/relationships/hyperlink" Target="http://subscribe.ru/archive/funny.anet.pic/200804/14235520.html" TargetMode="External"/><Relationship Id="rId35" Type="http://schemas.openxmlformats.org/officeDocument/2006/relationships/hyperlink" Target="http://www.olesya-emelyanova.ru/index-stihi-dorozhnye_zna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2E8D-54B8-4FCC-BE35-C53F8086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13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49</cp:revision>
  <cp:lastPrinted>2010-09-28T08:42:00Z</cp:lastPrinted>
  <dcterms:created xsi:type="dcterms:W3CDTF">2010-09-24T18:43:00Z</dcterms:created>
  <dcterms:modified xsi:type="dcterms:W3CDTF">2013-10-25T16:51:00Z</dcterms:modified>
</cp:coreProperties>
</file>