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P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spacing w:val="-1"/>
          <w:sz w:val="24"/>
          <w:szCs w:val="24"/>
          <w:u w:val="single"/>
        </w:rPr>
      </w:pPr>
    </w:p>
    <w:p w:rsidR="00C4401A" w:rsidRPr="00C4401A" w:rsidRDefault="00C4401A" w:rsidP="00C4401A">
      <w:pPr>
        <w:shd w:val="clear" w:color="auto" w:fill="FFFFFF"/>
        <w:tabs>
          <w:tab w:val="left" w:pos="9356"/>
        </w:tabs>
        <w:ind w:firstLine="696"/>
        <w:jc w:val="center"/>
        <w:rPr>
          <w:spacing w:val="-1"/>
          <w:sz w:val="72"/>
          <w:szCs w:val="72"/>
        </w:rPr>
      </w:pPr>
      <w:r w:rsidRPr="00C4401A">
        <w:rPr>
          <w:spacing w:val="-1"/>
          <w:sz w:val="72"/>
          <w:szCs w:val="72"/>
        </w:rPr>
        <w:t>Современные средства</w:t>
      </w:r>
    </w:p>
    <w:p w:rsidR="00C4401A" w:rsidRPr="00C4401A" w:rsidRDefault="00C4401A" w:rsidP="00C4401A">
      <w:pPr>
        <w:shd w:val="clear" w:color="auto" w:fill="FFFFFF"/>
        <w:tabs>
          <w:tab w:val="left" w:pos="9356"/>
        </w:tabs>
        <w:ind w:firstLine="696"/>
        <w:jc w:val="center"/>
        <w:rPr>
          <w:spacing w:val="-1"/>
          <w:sz w:val="72"/>
          <w:szCs w:val="72"/>
        </w:rPr>
      </w:pPr>
      <w:r w:rsidRPr="00C4401A">
        <w:rPr>
          <w:spacing w:val="-1"/>
          <w:sz w:val="72"/>
          <w:szCs w:val="72"/>
        </w:rPr>
        <w:t>оценивания</w:t>
      </w:r>
    </w:p>
    <w:p w:rsidR="00C4401A" w:rsidRPr="00C4401A" w:rsidRDefault="00C4401A" w:rsidP="00C4401A">
      <w:pPr>
        <w:shd w:val="clear" w:color="auto" w:fill="FFFFFF"/>
        <w:tabs>
          <w:tab w:val="left" w:pos="9356"/>
        </w:tabs>
        <w:ind w:firstLine="696"/>
        <w:jc w:val="center"/>
        <w:rPr>
          <w:spacing w:val="-1"/>
          <w:sz w:val="72"/>
          <w:szCs w:val="72"/>
        </w:rPr>
      </w:pPr>
      <w:r w:rsidRPr="00C4401A">
        <w:rPr>
          <w:spacing w:val="-1"/>
          <w:sz w:val="72"/>
          <w:szCs w:val="72"/>
        </w:rPr>
        <w:t>образовательных</w:t>
      </w:r>
      <w:r>
        <w:rPr>
          <w:spacing w:val="-1"/>
          <w:sz w:val="72"/>
          <w:szCs w:val="72"/>
        </w:rPr>
        <w:t xml:space="preserve"> </w:t>
      </w:r>
      <w:r w:rsidRPr="00C4401A">
        <w:rPr>
          <w:spacing w:val="-1"/>
          <w:sz w:val="72"/>
          <w:szCs w:val="72"/>
        </w:rPr>
        <w:t>результатов</w:t>
      </w:r>
    </w:p>
    <w:p w:rsidR="00C4401A" w:rsidRDefault="00C4401A" w:rsidP="00C4401A">
      <w:pPr>
        <w:shd w:val="clear" w:color="auto" w:fill="FFFFFF"/>
        <w:tabs>
          <w:tab w:val="left" w:pos="9356"/>
        </w:tabs>
        <w:ind w:firstLine="696"/>
        <w:jc w:val="center"/>
        <w:rPr>
          <w:spacing w:val="-1"/>
          <w:sz w:val="72"/>
          <w:szCs w:val="72"/>
        </w:rPr>
      </w:pPr>
      <w:r w:rsidRPr="00C4401A">
        <w:rPr>
          <w:spacing w:val="-1"/>
          <w:sz w:val="72"/>
          <w:szCs w:val="72"/>
        </w:rPr>
        <w:t>по иностранному языку</w:t>
      </w:r>
    </w:p>
    <w:p w:rsidR="00C4401A" w:rsidRDefault="00C4401A" w:rsidP="00C4401A">
      <w:pPr>
        <w:shd w:val="clear" w:color="auto" w:fill="FFFFFF"/>
        <w:tabs>
          <w:tab w:val="left" w:pos="9356"/>
        </w:tabs>
        <w:ind w:firstLine="696"/>
        <w:jc w:val="center"/>
        <w:rPr>
          <w:spacing w:val="-1"/>
          <w:sz w:val="72"/>
          <w:szCs w:val="72"/>
        </w:rPr>
      </w:pPr>
    </w:p>
    <w:p w:rsidR="00DF5E3D" w:rsidRDefault="00DF5E3D" w:rsidP="00C4401A">
      <w:pPr>
        <w:shd w:val="clear" w:color="auto" w:fill="FFFFFF"/>
        <w:tabs>
          <w:tab w:val="left" w:pos="9356"/>
        </w:tabs>
        <w:ind w:firstLine="696"/>
        <w:jc w:val="center"/>
        <w:rPr>
          <w:spacing w:val="-1"/>
          <w:sz w:val="72"/>
          <w:szCs w:val="72"/>
        </w:rPr>
      </w:pPr>
    </w:p>
    <w:p w:rsidR="00C4401A" w:rsidRDefault="00C4401A" w:rsidP="00C4401A">
      <w:pPr>
        <w:shd w:val="clear" w:color="auto" w:fill="FFFFFF"/>
        <w:tabs>
          <w:tab w:val="left" w:pos="9356"/>
        </w:tabs>
        <w:ind w:firstLine="696"/>
        <w:jc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 xml:space="preserve">                            Учитель немецкого языка</w:t>
      </w:r>
    </w:p>
    <w:p w:rsidR="00C4401A" w:rsidRDefault="00DF5E3D" w:rsidP="00C4401A">
      <w:pPr>
        <w:shd w:val="clear" w:color="auto" w:fill="FFFFFF"/>
        <w:tabs>
          <w:tab w:val="left" w:pos="9356"/>
        </w:tabs>
        <w:ind w:firstLine="696"/>
        <w:jc w:val="right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 xml:space="preserve">   </w:t>
      </w:r>
      <w:r w:rsidR="00C4401A">
        <w:rPr>
          <w:spacing w:val="-1"/>
          <w:sz w:val="32"/>
          <w:szCs w:val="32"/>
        </w:rPr>
        <w:t>МОУ «ООШ  с. Малое  Перекопное»</w:t>
      </w:r>
    </w:p>
    <w:p w:rsidR="00C4401A" w:rsidRPr="00C4401A" w:rsidRDefault="00DF5E3D" w:rsidP="00C4401A">
      <w:pPr>
        <w:shd w:val="clear" w:color="auto" w:fill="FFFFFF"/>
        <w:tabs>
          <w:tab w:val="left" w:pos="9356"/>
        </w:tabs>
        <w:ind w:firstLine="696"/>
        <w:jc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 xml:space="preserve">         </w:t>
      </w:r>
      <w:r w:rsidR="00C4401A">
        <w:rPr>
          <w:spacing w:val="-1"/>
          <w:sz w:val="32"/>
          <w:szCs w:val="32"/>
        </w:rPr>
        <w:t xml:space="preserve">  Потапова М.И.</w:t>
      </w:r>
    </w:p>
    <w:p w:rsidR="00C4401A" w:rsidRP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spacing w:val="-1"/>
          <w:sz w:val="72"/>
          <w:szCs w:val="72"/>
        </w:rPr>
      </w:pPr>
    </w:p>
    <w:p w:rsidR="00C4401A" w:rsidRP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56"/>
          <w:szCs w:val="56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DF5E3D">
      <w:pPr>
        <w:shd w:val="clear" w:color="auto" w:fill="FFFFFF"/>
        <w:tabs>
          <w:tab w:val="left" w:pos="9356"/>
        </w:tabs>
        <w:jc w:val="both"/>
        <w:rPr>
          <w:b/>
          <w:spacing w:val="-1"/>
          <w:sz w:val="24"/>
          <w:szCs w:val="24"/>
          <w:u w:val="single"/>
        </w:rPr>
      </w:pPr>
    </w:p>
    <w:p w:rsidR="00C4401A" w:rsidRDefault="00C4401A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6612DD" w:rsidRDefault="006612DD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6612DD" w:rsidRDefault="006612DD" w:rsidP="00AE75D4">
      <w:pPr>
        <w:shd w:val="clear" w:color="auto" w:fill="FFFFFF"/>
        <w:tabs>
          <w:tab w:val="left" w:pos="9356"/>
        </w:tabs>
        <w:ind w:firstLine="696"/>
        <w:jc w:val="both"/>
        <w:rPr>
          <w:b/>
          <w:spacing w:val="-1"/>
          <w:sz w:val="24"/>
          <w:szCs w:val="24"/>
          <w:u w:val="single"/>
        </w:rPr>
      </w:pPr>
    </w:p>
    <w:p w:rsidR="006612DD" w:rsidRDefault="00F964E8" w:rsidP="006612DD">
      <w:pPr>
        <w:shd w:val="clear" w:color="auto" w:fill="FFFFFF"/>
        <w:tabs>
          <w:tab w:val="left" w:pos="9356"/>
        </w:tabs>
        <w:jc w:val="center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</w:t>
      </w:r>
    </w:p>
    <w:p w:rsidR="00B4730C" w:rsidRPr="00C4401A" w:rsidRDefault="00363A70" w:rsidP="006612DD">
      <w:pPr>
        <w:shd w:val="clear" w:color="auto" w:fill="FFFFFF"/>
        <w:tabs>
          <w:tab w:val="left" w:pos="9356"/>
        </w:tabs>
        <w:jc w:val="both"/>
        <w:rPr>
          <w:spacing w:val="-1"/>
          <w:sz w:val="24"/>
          <w:szCs w:val="24"/>
        </w:rPr>
      </w:pPr>
      <w:r w:rsidRPr="002C1681">
        <w:rPr>
          <w:b/>
          <w:spacing w:val="-1"/>
          <w:sz w:val="24"/>
          <w:szCs w:val="24"/>
          <w:u w:val="single"/>
        </w:rPr>
        <w:lastRenderedPageBreak/>
        <w:t>С-1 (титул)</w:t>
      </w:r>
      <w:r>
        <w:rPr>
          <w:spacing w:val="-1"/>
          <w:sz w:val="24"/>
          <w:szCs w:val="24"/>
        </w:rPr>
        <w:t xml:space="preserve"> </w:t>
      </w:r>
      <w:r w:rsidR="00B4730C" w:rsidRPr="004368CE">
        <w:rPr>
          <w:spacing w:val="-1"/>
          <w:sz w:val="24"/>
          <w:szCs w:val="24"/>
        </w:rPr>
        <w:t>Новая образовательная идеология за</w:t>
      </w:r>
      <w:r w:rsidR="004368CE" w:rsidRPr="004368CE">
        <w:rPr>
          <w:spacing w:val="-1"/>
          <w:sz w:val="24"/>
          <w:szCs w:val="24"/>
        </w:rPr>
        <w:t>ставляет пересмотреть традицион</w:t>
      </w:r>
      <w:r w:rsidR="00B4730C" w:rsidRPr="004368CE">
        <w:rPr>
          <w:spacing w:val="-1"/>
          <w:sz w:val="24"/>
          <w:szCs w:val="24"/>
        </w:rPr>
        <w:softHyphen/>
      </w:r>
      <w:r w:rsidR="00B4730C" w:rsidRPr="004368CE">
        <w:rPr>
          <w:sz w:val="24"/>
          <w:szCs w:val="24"/>
        </w:rPr>
        <w:t>ные представления о социальной сущности</w:t>
      </w:r>
      <w:r w:rsidR="004368CE" w:rsidRPr="004368CE">
        <w:rPr>
          <w:sz w:val="24"/>
          <w:szCs w:val="24"/>
        </w:rPr>
        <w:t xml:space="preserve"> образования. Изменения, проис</w:t>
      </w:r>
      <w:r w:rsidR="004368CE" w:rsidRPr="004368CE">
        <w:rPr>
          <w:sz w:val="24"/>
          <w:szCs w:val="24"/>
        </w:rPr>
        <w:softHyphen/>
      </w:r>
      <w:r w:rsidR="00B4730C" w:rsidRPr="004368CE">
        <w:rPr>
          <w:sz w:val="24"/>
          <w:szCs w:val="24"/>
        </w:rPr>
        <w:t xml:space="preserve">ходящие в современном обществе, требуют от профессионально-педагогического образования совершенствования подготовки  </w:t>
      </w:r>
      <w:r w:rsidR="004368CE" w:rsidRPr="004368CE">
        <w:rPr>
          <w:sz w:val="24"/>
          <w:szCs w:val="24"/>
        </w:rPr>
        <w:t xml:space="preserve"> учи</w:t>
      </w:r>
      <w:r w:rsidR="00B4730C" w:rsidRPr="004368CE">
        <w:rPr>
          <w:sz w:val="24"/>
          <w:szCs w:val="24"/>
        </w:rPr>
        <w:t>телей. Важнейшим компонентом этой подготовки является контрольно-</w:t>
      </w:r>
      <w:r w:rsidR="00B4730C" w:rsidRPr="004368CE">
        <w:rPr>
          <w:spacing w:val="-3"/>
          <w:sz w:val="24"/>
          <w:szCs w:val="24"/>
        </w:rPr>
        <w:t>оценочная</w:t>
      </w:r>
      <w:r w:rsidR="00B4730C" w:rsidRPr="004368CE">
        <w:rPr>
          <w:sz w:val="24"/>
          <w:szCs w:val="24"/>
        </w:rPr>
        <w:t xml:space="preserve"> </w:t>
      </w:r>
      <w:r w:rsidR="00B4730C" w:rsidRPr="004368CE">
        <w:rPr>
          <w:spacing w:val="-3"/>
          <w:sz w:val="24"/>
          <w:szCs w:val="24"/>
        </w:rPr>
        <w:t>деятельность.</w:t>
      </w:r>
      <w:r w:rsidR="00B4730C" w:rsidRPr="004368CE">
        <w:rPr>
          <w:sz w:val="24"/>
          <w:szCs w:val="24"/>
        </w:rPr>
        <w:t xml:space="preserve"> Анализ научн</w:t>
      </w:r>
      <w:r w:rsidR="004368CE" w:rsidRPr="004368CE">
        <w:rPr>
          <w:sz w:val="24"/>
          <w:szCs w:val="24"/>
        </w:rPr>
        <w:t xml:space="preserve">ой, практической и методической литературы показал, </w:t>
      </w:r>
      <w:r w:rsidR="00B4730C" w:rsidRPr="004368CE">
        <w:rPr>
          <w:sz w:val="24"/>
          <w:szCs w:val="24"/>
        </w:rPr>
        <w:t>что внимание психологов и педагогов к про</w:t>
      </w:r>
      <w:r w:rsidR="004368CE" w:rsidRPr="004368CE">
        <w:rPr>
          <w:sz w:val="24"/>
          <w:szCs w:val="24"/>
        </w:rPr>
        <w:t>блемам контроля и оценки учеб</w:t>
      </w:r>
      <w:r w:rsidR="00B4730C" w:rsidRPr="004368CE">
        <w:rPr>
          <w:sz w:val="24"/>
          <w:szCs w:val="24"/>
        </w:rPr>
        <w:t xml:space="preserve">но-познавательной деятельности школьников повышенное. </w:t>
      </w:r>
    </w:p>
    <w:p w:rsidR="00542DB9" w:rsidRDefault="00B4730C" w:rsidP="006612DD">
      <w:pPr>
        <w:jc w:val="both"/>
        <w:rPr>
          <w:sz w:val="24"/>
          <w:szCs w:val="24"/>
        </w:rPr>
      </w:pPr>
      <w:r w:rsidRPr="004368CE">
        <w:rPr>
          <w:sz w:val="24"/>
          <w:szCs w:val="24"/>
        </w:rPr>
        <w:t>Контроль и оценка знаний представля</w:t>
      </w:r>
      <w:r w:rsidR="002C1681">
        <w:rPr>
          <w:sz w:val="24"/>
          <w:szCs w:val="24"/>
        </w:rPr>
        <w:t xml:space="preserve">ет собой одну из ведущих задач, </w:t>
      </w:r>
      <w:r w:rsidRPr="004368CE">
        <w:rPr>
          <w:sz w:val="24"/>
          <w:szCs w:val="24"/>
        </w:rPr>
        <w:t>стоящих перед учителями страны.</w:t>
      </w:r>
      <w:r w:rsidR="002C1681">
        <w:rPr>
          <w:sz w:val="24"/>
          <w:szCs w:val="24"/>
        </w:rPr>
        <w:t xml:space="preserve">  </w:t>
      </w:r>
    </w:p>
    <w:p w:rsidR="00542DB9" w:rsidRDefault="00542DB9" w:rsidP="006612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2C1681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DF5E3D">
        <w:rPr>
          <w:sz w:val="24"/>
          <w:szCs w:val="24"/>
        </w:rPr>
        <w:t xml:space="preserve">     </w:t>
      </w:r>
      <w:r w:rsidR="002C1681" w:rsidRPr="002C1681">
        <w:rPr>
          <w:b/>
          <w:sz w:val="24"/>
          <w:szCs w:val="24"/>
          <w:u w:val="single"/>
        </w:rPr>
        <w:t>С-2:</w:t>
      </w:r>
      <w:r w:rsidR="00DF5E3D">
        <w:rPr>
          <w:sz w:val="24"/>
          <w:szCs w:val="24"/>
        </w:rPr>
        <w:t xml:space="preserve"> </w:t>
      </w:r>
      <w:r w:rsidR="002C1681" w:rsidRPr="002C1681">
        <w:rPr>
          <w:sz w:val="24"/>
          <w:szCs w:val="24"/>
        </w:rPr>
        <w:t xml:space="preserve">Термин </w:t>
      </w:r>
      <w:r w:rsidR="002C1681">
        <w:rPr>
          <w:sz w:val="24"/>
          <w:szCs w:val="24"/>
        </w:rPr>
        <w:t>«контроль» в современной методической теории и практике обучения иностранным языкам постепенно становится анахронизмом. Всё большее распространение получает новое  методическое понятие и его словесное выражение – современные средства оценивания степени сформированности коммуникативной компетентности учащихся по иностранному языку</w:t>
      </w:r>
    </w:p>
    <w:p w:rsidR="002C1681" w:rsidRPr="002C1681" w:rsidRDefault="002C1681" w:rsidP="006612DD">
      <w:pPr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B4730C" w:rsidRDefault="002C1681" w:rsidP="006612DD">
      <w:pPr>
        <w:ind w:firstLine="709"/>
        <w:jc w:val="both"/>
        <w:rPr>
          <w:snapToGrid w:val="0"/>
          <w:sz w:val="24"/>
          <w:szCs w:val="24"/>
        </w:rPr>
      </w:pPr>
      <w:r w:rsidRPr="002C1681">
        <w:rPr>
          <w:b/>
          <w:sz w:val="24"/>
          <w:szCs w:val="24"/>
          <w:u w:val="single"/>
        </w:rPr>
        <w:t>С</w:t>
      </w:r>
      <w:r w:rsidR="00DF5E3D">
        <w:rPr>
          <w:b/>
          <w:sz w:val="24"/>
          <w:szCs w:val="24"/>
          <w:u w:val="single"/>
        </w:rPr>
        <w:t>-</w:t>
      </w:r>
      <w:r w:rsidRPr="002C1681">
        <w:rPr>
          <w:b/>
          <w:sz w:val="24"/>
          <w:szCs w:val="24"/>
          <w:u w:val="single"/>
        </w:rPr>
        <w:t>3:</w:t>
      </w:r>
      <w:r>
        <w:rPr>
          <w:b/>
          <w:sz w:val="24"/>
          <w:szCs w:val="24"/>
        </w:rPr>
        <w:t xml:space="preserve"> </w:t>
      </w:r>
      <w:r w:rsidR="003A52F4">
        <w:rPr>
          <w:b/>
          <w:sz w:val="24"/>
          <w:szCs w:val="24"/>
        </w:rPr>
        <w:t xml:space="preserve"> </w:t>
      </w:r>
      <w:r w:rsidR="00B4730C" w:rsidRPr="002C1681">
        <w:rPr>
          <w:sz w:val="24"/>
          <w:szCs w:val="24"/>
        </w:rPr>
        <w:t>В связи с этим современная система образования выдвигает требование: каждый педагог должен стремиться к повышению объективности оценивания, использованию наряду с традиционными сред</w:t>
      </w:r>
      <w:r w:rsidR="009E3C40">
        <w:rPr>
          <w:sz w:val="24"/>
          <w:szCs w:val="24"/>
        </w:rPr>
        <w:t>ствами контроля и инновационных достижений</w:t>
      </w:r>
      <w:r w:rsidR="00B4730C" w:rsidRPr="002C1681">
        <w:rPr>
          <w:sz w:val="24"/>
          <w:szCs w:val="24"/>
        </w:rPr>
        <w:t xml:space="preserve"> педагогической науки.</w:t>
      </w:r>
      <w:r w:rsidRPr="002C1681">
        <w:rPr>
          <w:sz w:val="24"/>
          <w:szCs w:val="24"/>
        </w:rPr>
        <w:t xml:space="preserve"> </w:t>
      </w:r>
      <w:r w:rsidR="00B4730C" w:rsidRPr="002C1681">
        <w:rPr>
          <w:snapToGrid w:val="0"/>
          <w:sz w:val="24"/>
          <w:szCs w:val="24"/>
        </w:rPr>
        <w:t>Сегодня в качестве инновационных средств используют самоконтроль, тестирование, модульную и рейтинговую системы оценки качества знаний, мониторинг качества, учебные портфолио</w:t>
      </w:r>
      <w:r w:rsidR="003A52F4">
        <w:rPr>
          <w:snapToGrid w:val="0"/>
          <w:sz w:val="24"/>
          <w:szCs w:val="24"/>
        </w:rPr>
        <w:t>, Единый государственный экзамен</w:t>
      </w:r>
      <w:r w:rsidR="00B4730C" w:rsidRPr="002C1681">
        <w:rPr>
          <w:snapToGrid w:val="0"/>
          <w:sz w:val="24"/>
          <w:szCs w:val="24"/>
        </w:rPr>
        <w:t>.</w:t>
      </w:r>
    </w:p>
    <w:p w:rsidR="00542DB9" w:rsidRDefault="00542DB9" w:rsidP="006612DD">
      <w:pPr>
        <w:ind w:firstLine="709"/>
        <w:jc w:val="both"/>
        <w:rPr>
          <w:snapToGrid w:val="0"/>
          <w:sz w:val="24"/>
          <w:szCs w:val="24"/>
        </w:rPr>
      </w:pPr>
    </w:p>
    <w:p w:rsidR="0043302C" w:rsidRDefault="0043302C" w:rsidP="006612DD">
      <w:pPr>
        <w:ind w:firstLine="709"/>
        <w:jc w:val="both"/>
        <w:rPr>
          <w:snapToGrid w:val="0"/>
          <w:sz w:val="24"/>
          <w:szCs w:val="24"/>
        </w:rPr>
      </w:pPr>
      <w:r w:rsidRPr="0043302C">
        <w:rPr>
          <w:b/>
          <w:snapToGrid w:val="0"/>
          <w:sz w:val="24"/>
          <w:szCs w:val="24"/>
          <w:u w:val="single"/>
        </w:rPr>
        <w:t>С</w:t>
      </w:r>
      <w:r w:rsidR="00DF5E3D">
        <w:rPr>
          <w:b/>
          <w:snapToGrid w:val="0"/>
          <w:sz w:val="24"/>
          <w:szCs w:val="24"/>
          <w:u w:val="single"/>
        </w:rPr>
        <w:t>-</w:t>
      </w:r>
      <w:r w:rsidRPr="0043302C">
        <w:rPr>
          <w:b/>
          <w:snapToGrid w:val="0"/>
          <w:sz w:val="24"/>
          <w:szCs w:val="24"/>
          <w:u w:val="single"/>
        </w:rPr>
        <w:t>4:</w:t>
      </w:r>
      <w:r w:rsidRPr="0043302C">
        <w:rPr>
          <w:b/>
          <w:snapToGrid w:val="0"/>
          <w:sz w:val="24"/>
          <w:szCs w:val="24"/>
        </w:rPr>
        <w:t xml:space="preserve">  </w:t>
      </w:r>
      <w:r w:rsidRPr="0043302C">
        <w:rPr>
          <w:snapToGrid w:val="0"/>
          <w:sz w:val="24"/>
          <w:szCs w:val="24"/>
        </w:rPr>
        <w:t xml:space="preserve">В </w:t>
      </w:r>
      <w:r>
        <w:rPr>
          <w:snapToGrid w:val="0"/>
          <w:sz w:val="24"/>
          <w:szCs w:val="24"/>
        </w:rPr>
        <w:t>ассоциациях старой школы  контроль прочно связывался только с деятельностью учителя, осуществляющего жёсткую систему надзора за деятельностью учащихся. Отказ от воззрения на учебно-воспитательный процесс  как процесс реализации субъект –</w:t>
      </w:r>
      <w:r w:rsidR="00AA735E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объектных отношений привёл к тому  новому осмыслению уровня обученности по иностранному</w:t>
      </w:r>
      <w:r w:rsidR="00DF5E3D">
        <w:rPr>
          <w:snapToGrid w:val="0"/>
          <w:sz w:val="24"/>
          <w:szCs w:val="24"/>
        </w:rPr>
        <w:t xml:space="preserve"> языку и становлению</w:t>
      </w:r>
      <w:r>
        <w:rPr>
          <w:snapToGrid w:val="0"/>
          <w:sz w:val="24"/>
          <w:szCs w:val="24"/>
        </w:rPr>
        <w:t xml:space="preserve"> обновлённ</w:t>
      </w:r>
      <w:r w:rsidR="00AA735E">
        <w:rPr>
          <w:snapToGrid w:val="0"/>
          <w:sz w:val="24"/>
          <w:szCs w:val="24"/>
        </w:rPr>
        <w:t>ой системы оценивания достижений</w:t>
      </w:r>
      <w:r>
        <w:rPr>
          <w:snapToGrid w:val="0"/>
          <w:sz w:val="24"/>
          <w:szCs w:val="24"/>
        </w:rPr>
        <w:t xml:space="preserve"> учащихся, основополагающим</w:t>
      </w:r>
      <w:r w:rsidR="00AA735E">
        <w:rPr>
          <w:snapToGrid w:val="0"/>
          <w:sz w:val="24"/>
          <w:szCs w:val="24"/>
        </w:rPr>
        <w:t xml:space="preserve"> принципом которой является тот,</w:t>
      </w:r>
      <w:r>
        <w:rPr>
          <w:snapToGrid w:val="0"/>
          <w:sz w:val="24"/>
          <w:szCs w:val="24"/>
        </w:rPr>
        <w:t xml:space="preserve"> в соответствии с которым обучающийся сам может и должен быть активным субъектом процесса обучения</w:t>
      </w:r>
      <w:r w:rsidR="00AA735E">
        <w:rPr>
          <w:snapToGrid w:val="0"/>
          <w:sz w:val="24"/>
          <w:szCs w:val="24"/>
        </w:rPr>
        <w:t>. Важной является ныне и открытость процесса обучения иностранному языку, благодаря которой обучающиеся информированы о том, какой уровень языковых навыков и речевых умений должен быть достигнут ими на соответствующем этапе обучения. Открытость системы, чёткое и конкретное описание знаний, навыков и умений, определение уровня их сформированности и развития позволяют самому учащемуся осуществлять самоконтроль за собственной траекторией продвижения.</w:t>
      </w:r>
    </w:p>
    <w:p w:rsidR="00AA735E" w:rsidRDefault="00AA735E" w:rsidP="006612DD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Таким образом, самоконтроль своих достижений становится неотъемлемой частью системы оценивания с самых первых шагов освоения иностранного языка.</w:t>
      </w:r>
    </w:p>
    <w:p w:rsidR="00542DB9" w:rsidRDefault="00542DB9" w:rsidP="006612DD">
      <w:pPr>
        <w:ind w:firstLine="709"/>
        <w:jc w:val="both"/>
        <w:rPr>
          <w:snapToGrid w:val="0"/>
          <w:sz w:val="24"/>
          <w:szCs w:val="24"/>
        </w:rPr>
      </w:pPr>
    </w:p>
    <w:p w:rsidR="00B3707C" w:rsidRDefault="00870628" w:rsidP="006612DD">
      <w:pPr>
        <w:jc w:val="both"/>
        <w:rPr>
          <w:sz w:val="24"/>
          <w:szCs w:val="24"/>
        </w:rPr>
      </w:pPr>
      <w:r w:rsidRPr="00870628">
        <w:rPr>
          <w:b/>
          <w:sz w:val="24"/>
          <w:szCs w:val="24"/>
        </w:rPr>
        <w:t xml:space="preserve">         </w:t>
      </w:r>
      <w:r w:rsidR="00DF5E3D">
        <w:rPr>
          <w:b/>
          <w:sz w:val="24"/>
          <w:szCs w:val="24"/>
          <w:u w:val="single"/>
        </w:rPr>
        <w:t xml:space="preserve"> С-</w:t>
      </w:r>
      <w:r w:rsidRPr="00870628">
        <w:rPr>
          <w:b/>
          <w:sz w:val="24"/>
          <w:szCs w:val="24"/>
        </w:rPr>
        <w:t xml:space="preserve">5 </w:t>
      </w:r>
      <w:r>
        <w:rPr>
          <w:b/>
          <w:sz w:val="24"/>
          <w:szCs w:val="24"/>
        </w:rPr>
        <w:t xml:space="preserve"> </w:t>
      </w:r>
      <w:r w:rsidR="00CE3D09" w:rsidRPr="004368CE">
        <w:rPr>
          <w:b/>
          <w:sz w:val="24"/>
          <w:szCs w:val="24"/>
        </w:rPr>
        <w:t xml:space="preserve"> </w:t>
      </w:r>
      <w:r w:rsidR="00CE3D09" w:rsidRPr="00542DB9">
        <w:rPr>
          <w:b/>
          <w:sz w:val="24"/>
          <w:szCs w:val="24"/>
          <w:u w:val="single"/>
        </w:rPr>
        <w:t>Тестирование</w:t>
      </w:r>
      <w:r w:rsidR="00CE3D09" w:rsidRPr="00870628">
        <w:rPr>
          <w:sz w:val="24"/>
          <w:szCs w:val="24"/>
        </w:rPr>
        <w:t xml:space="preserve"> является одной из наиболее технологичных форм проведения автоматизированного контроля с управляемыми параметрами качества. В этом смысле ни одна из известных форм контроля знаний учащихся с тестированием сравниться не может. Тесты обученности применяются на всех этапах дидактического процесса. С их помощью эффективно обеспечивается предварительный, текущий, тематический и итоговый контроль знаний, умений, учет успеваемости, учебных достижений.</w:t>
      </w:r>
      <w:r w:rsidR="00B3707C" w:rsidRPr="00870628">
        <w:rPr>
          <w:sz w:val="24"/>
          <w:szCs w:val="24"/>
        </w:rPr>
        <w:t xml:space="preserve"> Однако не все тесты могут дать желаемый результат. Пользоваться необходимо соответствующими тестовыми измерителями, разработанными и проанализированными в соответствие с правилами и требованиями тестологии, на уровне мировых стандартов. При этом в настоящее время такой тестовой продукции пока слишком мало. В нашей стране только создаются службы сертификации тестовых материалов. </w:t>
      </w:r>
      <w:r w:rsidR="00542DB9">
        <w:rPr>
          <w:sz w:val="24"/>
          <w:szCs w:val="24"/>
        </w:rPr>
        <w:t xml:space="preserve"> </w:t>
      </w:r>
      <w:r w:rsidR="00B3707C" w:rsidRPr="00870628">
        <w:rPr>
          <w:sz w:val="24"/>
          <w:szCs w:val="24"/>
        </w:rPr>
        <w:t xml:space="preserve"> В связи с чем целесообразно каждому педагогу, школе создавать свой тестовый банк на основе требований Центра тестирования МОиН РФ для проведения внутре</w:t>
      </w:r>
      <w:r w:rsidR="00542DB9">
        <w:rPr>
          <w:sz w:val="24"/>
          <w:szCs w:val="24"/>
        </w:rPr>
        <w:t xml:space="preserve">ннего тестового контроля знаний. </w:t>
      </w:r>
    </w:p>
    <w:p w:rsidR="00DF5E3D" w:rsidRPr="00870628" w:rsidRDefault="00DF5E3D" w:rsidP="006612DD">
      <w:pPr>
        <w:jc w:val="both"/>
        <w:rPr>
          <w:sz w:val="24"/>
          <w:szCs w:val="24"/>
        </w:rPr>
      </w:pPr>
    </w:p>
    <w:p w:rsidR="00CE3D09" w:rsidRPr="00AA3E82" w:rsidRDefault="009E3C40" w:rsidP="009E3C40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4"/>
          <w:szCs w:val="24"/>
        </w:rPr>
      </w:pPr>
      <w:r w:rsidRPr="009E3C40">
        <w:rPr>
          <w:b/>
          <w:sz w:val="24"/>
          <w:szCs w:val="24"/>
        </w:rPr>
        <w:lastRenderedPageBreak/>
        <w:t xml:space="preserve">          </w:t>
      </w:r>
      <w:r w:rsidR="00DF5E3D">
        <w:rPr>
          <w:b/>
          <w:sz w:val="24"/>
          <w:szCs w:val="24"/>
          <w:u w:val="single"/>
        </w:rPr>
        <w:t>С–</w:t>
      </w:r>
      <w:r w:rsidR="00542DB9">
        <w:rPr>
          <w:b/>
          <w:sz w:val="24"/>
          <w:szCs w:val="24"/>
          <w:u w:val="single"/>
        </w:rPr>
        <w:t xml:space="preserve">6 </w:t>
      </w:r>
      <w:r w:rsidR="00542DB9" w:rsidRPr="00DF5E3D">
        <w:rPr>
          <w:b/>
          <w:sz w:val="24"/>
          <w:szCs w:val="24"/>
        </w:rPr>
        <w:t xml:space="preserve">  </w:t>
      </w:r>
      <w:r w:rsidR="00542DB9">
        <w:rPr>
          <w:b/>
          <w:sz w:val="24"/>
          <w:szCs w:val="24"/>
          <w:u w:val="single"/>
        </w:rPr>
        <w:t xml:space="preserve"> </w:t>
      </w:r>
      <w:r w:rsidR="00B3707C" w:rsidRPr="004368CE">
        <w:rPr>
          <w:b/>
          <w:sz w:val="24"/>
          <w:szCs w:val="24"/>
          <w:u w:val="single"/>
        </w:rPr>
        <w:t xml:space="preserve">Модульная </w:t>
      </w:r>
      <w:r w:rsidR="00AA3E82">
        <w:rPr>
          <w:b/>
          <w:sz w:val="24"/>
          <w:szCs w:val="24"/>
          <w:u w:val="single"/>
        </w:rPr>
        <w:t xml:space="preserve"> система.</w:t>
      </w:r>
      <w:r w:rsidR="00AA3E82">
        <w:rPr>
          <w:sz w:val="24"/>
          <w:szCs w:val="24"/>
        </w:rPr>
        <w:t xml:space="preserve"> </w:t>
      </w:r>
      <w:r w:rsidR="00964878" w:rsidRPr="00AA3E82">
        <w:rPr>
          <w:bCs/>
          <w:sz w:val="24"/>
          <w:szCs w:val="24"/>
        </w:rPr>
        <w:t xml:space="preserve">Цель модульного обучения: содействие развитию самостоятельности учащихся, их умения работать с учетом индивидуальных способов проработки учебного материала. </w:t>
      </w:r>
      <w:r w:rsidR="00AA3E82">
        <w:rPr>
          <w:bCs/>
          <w:sz w:val="24"/>
          <w:szCs w:val="24"/>
        </w:rPr>
        <w:t>С</w:t>
      </w:r>
      <w:r w:rsidR="00964878" w:rsidRPr="00AA3E82">
        <w:rPr>
          <w:bCs/>
          <w:sz w:val="24"/>
          <w:szCs w:val="24"/>
        </w:rPr>
        <w:t xml:space="preserve">одержание обучения представляется в законченных самостоятельных комплексах, усвоение которых осуществляется в соответствии с поставленной целью. </w:t>
      </w:r>
      <w:r w:rsidR="00AA3E82">
        <w:rPr>
          <w:bCs/>
          <w:sz w:val="24"/>
          <w:szCs w:val="24"/>
        </w:rPr>
        <w:t xml:space="preserve">Общение учителя с учащимися </w:t>
      </w:r>
      <w:r w:rsidR="00964878" w:rsidRPr="00AA3E82">
        <w:rPr>
          <w:bCs/>
          <w:sz w:val="24"/>
          <w:szCs w:val="24"/>
        </w:rPr>
        <w:t xml:space="preserve"> осуществляется через модули</w:t>
      </w:r>
      <w:r w:rsidR="00AA3E82">
        <w:rPr>
          <w:bCs/>
          <w:sz w:val="24"/>
          <w:szCs w:val="24"/>
        </w:rPr>
        <w:t>.</w:t>
      </w:r>
      <w:r w:rsidR="00964878" w:rsidRPr="00AA3E82">
        <w:rPr>
          <w:bCs/>
          <w:sz w:val="24"/>
          <w:szCs w:val="24"/>
        </w:rPr>
        <w:t xml:space="preserve"> </w:t>
      </w:r>
      <w:r w:rsidR="00AA3E82">
        <w:rPr>
          <w:bCs/>
          <w:sz w:val="24"/>
          <w:szCs w:val="24"/>
        </w:rPr>
        <w:t>У</w:t>
      </w:r>
      <w:r w:rsidR="00964878" w:rsidRPr="00AA3E82">
        <w:rPr>
          <w:bCs/>
          <w:sz w:val="24"/>
          <w:szCs w:val="24"/>
        </w:rPr>
        <w:t xml:space="preserve">ченик работает максимум времени самостоятельно, учится целеполаганию, самопланированию, самоорганизации и самоконтролю; </w:t>
      </w:r>
    </w:p>
    <w:p w:rsidR="00B3707C" w:rsidRPr="001D0315" w:rsidRDefault="00DF5E3D" w:rsidP="009E3C40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С-</w:t>
      </w:r>
      <w:r w:rsidR="00542DB9" w:rsidRPr="00542DB9">
        <w:rPr>
          <w:b/>
          <w:sz w:val="24"/>
          <w:szCs w:val="24"/>
          <w:u w:val="single"/>
        </w:rPr>
        <w:t>7</w:t>
      </w:r>
      <w:r w:rsidR="00542DB9">
        <w:rPr>
          <w:b/>
          <w:sz w:val="24"/>
          <w:szCs w:val="24"/>
        </w:rPr>
        <w:t xml:space="preserve">   </w:t>
      </w:r>
      <w:r w:rsidR="00B3707C" w:rsidRPr="00542DB9">
        <w:rPr>
          <w:b/>
          <w:sz w:val="24"/>
          <w:szCs w:val="24"/>
          <w:u w:val="single"/>
        </w:rPr>
        <w:t>Рейтинговая система</w:t>
      </w:r>
      <w:r w:rsidR="00B3707C" w:rsidRPr="004368CE">
        <w:rPr>
          <w:b/>
          <w:sz w:val="24"/>
          <w:szCs w:val="24"/>
        </w:rPr>
        <w:t xml:space="preserve"> </w:t>
      </w:r>
      <w:r w:rsidR="00B3707C" w:rsidRPr="001D0315">
        <w:rPr>
          <w:sz w:val="24"/>
          <w:szCs w:val="24"/>
        </w:rPr>
        <w:t xml:space="preserve">позволяет преодолеть </w:t>
      </w:r>
      <w:r>
        <w:rPr>
          <w:sz w:val="24"/>
          <w:szCs w:val="24"/>
        </w:rPr>
        <w:t xml:space="preserve"> </w:t>
      </w:r>
      <w:r w:rsidR="00B3707C" w:rsidRPr="001D0315">
        <w:rPr>
          <w:sz w:val="24"/>
          <w:szCs w:val="24"/>
        </w:rPr>
        <w:t xml:space="preserve">многие </w:t>
      </w:r>
      <w:r w:rsidR="009E3C40">
        <w:rPr>
          <w:sz w:val="24"/>
          <w:szCs w:val="24"/>
        </w:rPr>
        <w:t xml:space="preserve"> недостатки традиционной пяти</w:t>
      </w:r>
      <w:r w:rsidR="00B3707C" w:rsidRPr="001D0315">
        <w:rPr>
          <w:sz w:val="24"/>
          <w:szCs w:val="24"/>
        </w:rPr>
        <w:t xml:space="preserve">балльной системы и </w:t>
      </w:r>
      <w:r w:rsidR="009E3C40">
        <w:rPr>
          <w:sz w:val="24"/>
          <w:szCs w:val="24"/>
        </w:rPr>
        <w:t xml:space="preserve"> </w:t>
      </w:r>
      <w:r w:rsidR="00B3707C" w:rsidRPr="001D0315">
        <w:rPr>
          <w:sz w:val="24"/>
          <w:szCs w:val="24"/>
        </w:rPr>
        <w:t xml:space="preserve">достаточно дифференцировано оценить успехи каждого учащегося. Обычно под рейтингом понимается «накопленная оценка» или «оценка, учитывающая предысторию». В </w:t>
      </w:r>
      <w:r w:rsidR="001D0315" w:rsidRPr="001D0315">
        <w:rPr>
          <w:sz w:val="24"/>
          <w:szCs w:val="24"/>
        </w:rPr>
        <w:t xml:space="preserve"> </w:t>
      </w:r>
      <w:r w:rsidR="00B3707C" w:rsidRPr="001D0315">
        <w:rPr>
          <w:sz w:val="24"/>
          <w:szCs w:val="24"/>
        </w:rPr>
        <w:t xml:space="preserve"> практике рейтинг – это некоторая числовая величина, выраженная, как правило, по многобалльной шкале (например, 20-балльной или 100-балльной) и интегрально характеризующая успеваемость и уровень знания </w:t>
      </w:r>
      <w:r w:rsidR="001D0315" w:rsidRPr="001D0315">
        <w:rPr>
          <w:sz w:val="24"/>
          <w:szCs w:val="24"/>
        </w:rPr>
        <w:t xml:space="preserve"> обучающегося </w:t>
      </w:r>
      <w:r w:rsidR="00B3707C" w:rsidRPr="001D0315">
        <w:rPr>
          <w:sz w:val="24"/>
          <w:szCs w:val="24"/>
        </w:rPr>
        <w:t xml:space="preserve"> </w:t>
      </w:r>
      <w:r w:rsidR="001D0315" w:rsidRPr="001D0315">
        <w:rPr>
          <w:sz w:val="24"/>
          <w:szCs w:val="24"/>
        </w:rPr>
        <w:t xml:space="preserve"> </w:t>
      </w:r>
      <w:r w:rsidR="00B3707C" w:rsidRPr="001D0315">
        <w:rPr>
          <w:sz w:val="24"/>
          <w:szCs w:val="24"/>
        </w:rPr>
        <w:t xml:space="preserve">  </w:t>
      </w:r>
      <w:r w:rsidR="001D0315" w:rsidRPr="001D0315">
        <w:rPr>
          <w:sz w:val="24"/>
          <w:szCs w:val="24"/>
        </w:rPr>
        <w:t xml:space="preserve"> </w:t>
      </w:r>
      <w:r w:rsidR="00B3707C" w:rsidRPr="001D0315">
        <w:rPr>
          <w:sz w:val="24"/>
          <w:szCs w:val="24"/>
        </w:rPr>
        <w:t xml:space="preserve"> в течение</w:t>
      </w:r>
      <w:r w:rsidR="009E3C40">
        <w:rPr>
          <w:sz w:val="24"/>
          <w:szCs w:val="24"/>
        </w:rPr>
        <w:t xml:space="preserve"> </w:t>
      </w:r>
      <w:r w:rsidR="001D0315" w:rsidRPr="001D0315">
        <w:rPr>
          <w:sz w:val="24"/>
          <w:szCs w:val="24"/>
        </w:rPr>
        <w:t>определенного периода обучения.</w:t>
      </w:r>
    </w:p>
    <w:p w:rsidR="00B3707C" w:rsidRPr="001D0315" w:rsidRDefault="001D0315" w:rsidP="00C4401A">
      <w:pPr>
        <w:ind w:firstLine="709"/>
        <w:jc w:val="both"/>
        <w:rPr>
          <w:sz w:val="24"/>
          <w:szCs w:val="24"/>
        </w:rPr>
      </w:pPr>
      <w:r w:rsidRPr="001D0315">
        <w:rPr>
          <w:sz w:val="24"/>
          <w:szCs w:val="24"/>
        </w:rPr>
        <w:t xml:space="preserve"> </w:t>
      </w:r>
      <w:r w:rsidR="00B3707C" w:rsidRPr="001D0315">
        <w:rPr>
          <w:sz w:val="24"/>
          <w:szCs w:val="24"/>
          <w:u w:val="single"/>
        </w:rPr>
        <w:t>Рейтинговая система</w:t>
      </w:r>
      <w:r w:rsidR="00B3707C" w:rsidRPr="001D0315">
        <w:rPr>
          <w:sz w:val="24"/>
          <w:szCs w:val="24"/>
        </w:rPr>
        <w:t xml:space="preserve"> </w:t>
      </w:r>
      <w:r w:rsidR="003A52F4">
        <w:rPr>
          <w:sz w:val="24"/>
          <w:szCs w:val="24"/>
        </w:rPr>
        <w:t xml:space="preserve"> используется в вузовской практике, но может использоваться и в школах, она </w:t>
      </w:r>
      <w:r w:rsidRPr="001D0315">
        <w:rPr>
          <w:sz w:val="24"/>
          <w:szCs w:val="24"/>
        </w:rPr>
        <w:t xml:space="preserve"> </w:t>
      </w:r>
      <w:r w:rsidR="00B3707C" w:rsidRPr="001D0315">
        <w:rPr>
          <w:sz w:val="24"/>
          <w:szCs w:val="24"/>
        </w:rPr>
        <w:t xml:space="preserve"> дает возможность:</w:t>
      </w:r>
    </w:p>
    <w:p w:rsidR="00B3707C" w:rsidRPr="001D0315" w:rsidRDefault="00B3707C" w:rsidP="00C4401A">
      <w:pPr>
        <w:numPr>
          <w:ilvl w:val="1"/>
          <w:numId w:val="3"/>
        </w:numPr>
        <w:tabs>
          <w:tab w:val="left" w:pos="284"/>
          <w:tab w:val="num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D0315">
        <w:rPr>
          <w:sz w:val="24"/>
          <w:szCs w:val="24"/>
        </w:rPr>
        <w:t>определить уровень подготовки каждого обучающегося на каждом этапе учебного процесса;</w:t>
      </w:r>
    </w:p>
    <w:p w:rsidR="00B3707C" w:rsidRPr="001D0315" w:rsidRDefault="00B3707C" w:rsidP="00C4401A">
      <w:pPr>
        <w:numPr>
          <w:ilvl w:val="1"/>
          <w:numId w:val="3"/>
        </w:numPr>
        <w:tabs>
          <w:tab w:val="left" w:pos="284"/>
          <w:tab w:val="num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D0315">
        <w:rPr>
          <w:sz w:val="24"/>
          <w:szCs w:val="24"/>
        </w:rPr>
        <w:t>отслеживать объективную динамику усвоения знаний не только в течение учебного года, но и за все время обучения;</w:t>
      </w:r>
    </w:p>
    <w:p w:rsidR="00B3707C" w:rsidRPr="001D0315" w:rsidRDefault="00B3707C" w:rsidP="00C4401A">
      <w:pPr>
        <w:numPr>
          <w:ilvl w:val="1"/>
          <w:numId w:val="3"/>
        </w:numPr>
        <w:tabs>
          <w:tab w:val="left" w:pos="284"/>
          <w:tab w:val="num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D0315">
        <w:rPr>
          <w:sz w:val="24"/>
          <w:szCs w:val="24"/>
        </w:rPr>
        <w:t>дифференцировать значимости оценок, полученных обучающимися за выполнение различных видов работы (самостоятельная работа, текущий, итоговый контроль, домашняя, творческая и др. работы);</w:t>
      </w:r>
    </w:p>
    <w:p w:rsidR="00B3707C" w:rsidRPr="001D0315" w:rsidRDefault="00B3707C" w:rsidP="00C4401A">
      <w:pPr>
        <w:numPr>
          <w:ilvl w:val="1"/>
          <w:numId w:val="3"/>
        </w:numPr>
        <w:tabs>
          <w:tab w:val="left" w:pos="284"/>
          <w:tab w:val="num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D0315">
        <w:rPr>
          <w:sz w:val="24"/>
          <w:szCs w:val="24"/>
        </w:rPr>
        <w:t xml:space="preserve">отражать текущей и итоговой оценкой количество вложенного </w:t>
      </w:r>
      <w:r w:rsidR="001D0315" w:rsidRPr="001D0315">
        <w:rPr>
          <w:sz w:val="24"/>
          <w:szCs w:val="24"/>
        </w:rPr>
        <w:t xml:space="preserve"> обучающимся </w:t>
      </w:r>
      <w:r w:rsidRPr="001D0315">
        <w:rPr>
          <w:sz w:val="24"/>
          <w:szCs w:val="24"/>
        </w:rPr>
        <w:t>труда;</w:t>
      </w:r>
    </w:p>
    <w:p w:rsidR="00B3707C" w:rsidRDefault="00B3707C" w:rsidP="00C4401A">
      <w:pPr>
        <w:widowControl/>
        <w:numPr>
          <w:ilvl w:val="0"/>
          <w:numId w:val="2"/>
        </w:numPr>
        <w:tabs>
          <w:tab w:val="left" w:pos="709"/>
        </w:tabs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1D0315">
        <w:rPr>
          <w:sz w:val="24"/>
          <w:szCs w:val="24"/>
        </w:rPr>
        <w:t>повысить объективность оценки знаний.</w:t>
      </w:r>
    </w:p>
    <w:p w:rsidR="001D0315" w:rsidRPr="004368CE" w:rsidRDefault="001D0315" w:rsidP="00C4401A">
      <w:pPr>
        <w:widowControl/>
        <w:tabs>
          <w:tab w:val="left" w:pos="0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3707C" w:rsidRPr="00761D61" w:rsidRDefault="005D1D59" w:rsidP="00C4401A">
      <w:pPr>
        <w:tabs>
          <w:tab w:val="left" w:pos="709"/>
        </w:tabs>
        <w:jc w:val="both"/>
        <w:rPr>
          <w:sz w:val="24"/>
          <w:szCs w:val="24"/>
        </w:rPr>
      </w:pPr>
      <w:r w:rsidRPr="00DF5E3D">
        <w:rPr>
          <w:b/>
          <w:i/>
          <w:sz w:val="24"/>
          <w:szCs w:val="24"/>
        </w:rPr>
        <w:t xml:space="preserve"> </w:t>
      </w:r>
      <w:r w:rsidR="00DF5E3D" w:rsidRPr="00DF5E3D">
        <w:rPr>
          <w:b/>
          <w:i/>
          <w:sz w:val="24"/>
          <w:szCs w:val="24"/>
        </w:rPr>
        <w:t xml:space="preserve">   </w:t>
      </w:r>
      <w:r w:rsidR="00DF5E3D">
        <w:rPr>
          <w:b/>
          <w:i/>
          <w:sz w:val="24"/>
          <w:szCs w:val="24"/>
          <w:u w:val="single"/>
        </w:rPr>
        <w:t xml:space="preserve"> С</w:t>
      </w:r>
      <w:r>
        <w:rPr>
          <w:b/>
          <w:i/>
          <w:sz w:val="24"/>
          <w:szCs w:val="24"/>
          <w:u w:val="single"/>
        </w:rPr>
        <w:t>–8</w:t>
      </w:r>
      <w:r w:rsidRPr="005D1D59">
        <w:rPr>
          <w:b/>
          <w:i/>
          <w:sz w:val="24"/>
          <w:szCs w:val="24"/>
        </w:rPr>
        <w:t xml:space="preserve"> </w:t>
      </w:r>
      <w:r w:rsidR="00DF5E3D">
        <w:rPr>
          <w:b/>
          <w:i/>
          <w:sz w:val="24"/>
          <w:szCs w:val="24"/>
        </w:rPr>
        <w:t xml:space="preserve"> </w:t>
      </w:r>
      <w:r w:rsidR="00B3707C" w:rsidRPr="005D1D59">
        <w:rPr>
          <w:b/>
          <w:i/>
          <w:sz w:val="24"/>
          <w:szCs w:val="24"/>
          <w:u w:val="single"/>
        </w:rPr>
        <w:t xml:space="preserve">Учебное </w:t>
      </w:r>
      <w:r w:rsidR="00DF5E3D">
        <w:rPr>
          <w:b/>
          <w:i/>
          <w:sz w:val="24"/>
          <w:szCs w:val="24"/>
          <w:u w:val="single"/>
        </w:rPr>
        <w:t xml:space="preserve"> </w:t>
      </w:r>
      <w:r w:rsidR="00B3707C" w:rsidRPr="005D1D59">
        <w:rPr>
          <w:b/>
          <w:i/>
          <w:sz w:val="24"/>
          <w:szCs w:val="24"/>
          <w:u w:val="single"/>
        </w:rPr>
        <w:t>портфолио.</w:t>
      </w:r>
      <w:r w:rsidR="00B3707C" w:rsidRPr="005D1D59">
        <w:rPr>
          <w:b/>
          <w:i/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 xml:space="preserve">В наиболее общем понимании учебное портфолио представляет собой форму и </w:t>
      </w:r>
      <w:r w:rsidRPr="00761D61">
        <w:rPr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 xml:space="preserve">процесс организации </w:t>
      </w:r>
      <w:r w:rsidRPr="00761D61">
        <w:rPr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>(коллекция, отбор и анализ) образцов и продуктов учебно-познавательной деятельности обучаемого, а также соответствующих информационных материалов из внешних источников (от одноклассников, учителей, родителей, тестовых центров</w:t>
      </w:r>
      <w:r w:rsidR="00761D61">
        <w:rPr>
          <w:sz w:val="24"/>
          <w:szCs w:val="24"/>
        </w:rPr>
        <w:t xml:space="preserve">, общественных организаций...), </w:t>
      </w:r>
      <w:r w:rsidR="00B3707C" w:rsidRPr="00761D61">
        <w:rPr>
          <w:sz w:val="24"/>
          <w:szCs w:val="24"/>
        </w:rPr>
        <w:t xml:space="preserve">предназначенных для последующего их анализа, всесторонней количественной и качественной </w:t>
      </w:r>
      <w:r w:rsidRPr="00761D61">
        <w:rPr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>оценки уровня обученности</w:t>
      </w:r>
      <w:r w:rsidRPr="00761D61">
        <w:rPr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 xml:space="preserve"> данного учащегося и дальнейшей коррекции процесса обучения.</w:t>
      </w:r>
    </w:p>
    <w:p w:rsidR="00B3707C" w:rsidRPr="00761D61" w:rsidRDefault="00B3707C" w:rsidP="00C4401A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61D61">
        <w:rPr>
          <w:rFonts w:ascii="Times New Roman" w:hAnsi="Times New Roman" w:cs="Times New Roman"/>
          <w:u w:val="single"/>
        </w:rPr>
        <w:t>Основной смысл</w:t>
      </w:r>
      <w:r w:rsidRPr="00761D61">
        <w:rPr>
          <w:rFonts w:ascii="Times New Roman" w:hAnsi="Times New Roman" w:cs="Times New Roman"/>
        </w:rPr>
        <w:t xml:space="preserve"> учебного </w:t>
      </w:r>
      <w:r w:rsidR="009E3C40">
        <w:rPr>
          <w:rFonts w:ascii="Times New Roman" w:hAnsi="Times New Roman" w:cs="Times New Roman"/>
        </w:rPr>
        <w:t xml:space="preserve"> </w:t>
      </w:r>
      <w:r w:rsidRPr="00761D61">
        <w:rPr>
          <w:rFonts w:ascii="Times New Roman" w:hAnsi="Times New Roman" w:cs="Times New Roman"/>
        </w:rPr>
        <w:t xml:space="preserve">портфолио - показать все, на что ты способен. </w:t>
      </w:r>
      <w:r w:rsidR="009E0B61" w:rsidRPr="00761D61">
        <w:rPr>
          <w:rFonts w:ascii="Times New Roman" w:hAnsi="Times New Roman" w:cs="Times New Roman"/>
        </w:rPr>
        <w:t xml:space="preserve"> </w:t>
      </w:r>
    </w:p>
    <w:p w:rsidR="00B3707C" w:rsidRPr="00761D61" w:rsidRDefault="00B3707C" w:rsidP="00C4401A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61D61">
        <w:rPr>
          <w:rFonts w:ascii="Times New Roman" w:hAnsi="Times New Roman" w:cs="Times New Roman"/>
          <w:bCs/>
          <w:u w:val="single"/>
        </w:rPr>
        <w:t>Основная задача</w:t>
      </w:r>
      <w:r w:rsidRPr="00761D61">
        <w:rPr>
          <w:rFonts w:ascii="Times New Roman" w:hAnsi="Times New Roman" w:cs="Times New Roman"/>
          <w:bCs/>
        </w:rPr>
        <w:t>: проследить динамику учебного прогресса</w:t>
      </w:r>
      <w:r w:rsidR="009E0B61" w:rsidRPr="00761D61">
        <w:rPr>
          <w:rFonts w:ascii="Times New Roman" w:hAnsi="Times New Roman" w:cs="Times New Roman"/>
          <w:bCs/>
        </w:rPr>
        <w:t>.</w:t>
      </w:r>
      <w:r w:rsidR="009E0B61" w:rsidRPr="00761D61">
        <w:rPr>
          <w:rFonts w:ascii="Times New Roman" w:hAnsi="Times New Roman" w:cs="Times New Roman"/>
        </w:rPr>
        <w:t xml:space="preserve"> </w:t>
      </w:r>
      <w:r w:rsidR="009E0B61" w:rsidRPr="00761D61">
        <w:rPr>
          <w:rFonts w:ascii="Times New Roman" w:hAnsi="Times New Roman" w:cs="Times New Roman"/>
          <w:u w:val="single"/>
        </w:rPr>
        <w:t>С</w:t>
      </w:r>
      <w:r w:rsidRPr="00761D61">
        <w:rPr>
          <w:rFonts w:ascii="Times New Roman" w:hAnsi="Times New Roman" w:cs="Times New Roman"/>
          <w:u w:val="single"/>
        </w:rPr>
        <w:t>остав</w:t>
      </w:r>
      <w:r w:rsidRPr="00761D61">
        <w:rPr>
          <w:rFonts w:ascii="Times New Roman" w:hAnsi="Times New Roman" w:cs="Times New Roman"/>
        </w:rPr>
        <w:t xml:space="preserve"> учебного портфолио напрямую зависит от конкретных целей обучения данному предмету. </w:t>
      </w:r>
      <w:r w:rsidR="009E0B61" w:rsidRPr="00761D61">
        <w:rPr>
          <w:rFonts w:ascii="Times New Roman" w:hAnsi="Times New Roman" w:cs="Times New Roman"/>
        </w:rPr>
        <w:t xml:space="preserve">  </w:t>
      </w:r>
      <w:r w:rsidRPr="00761D61">
        <w:rPr>
          <w:rFonts w:ascii="Times New Roman" w:hAnsi="Times New Roman" w:cs="Times New Roman"/>
        </w:rPr>
        <w:t xml:space="preserve"> </w:t>
      </w:r>
      <w:r w:rsidR="009E0B61" w:rsidRPr="00761D61">
        <w:rPr>
          <w:rFonts w:ascii="Times New Roman" w:hAnsi="Times New Roman" w:cs="Times New Roman"/>
        </w:rPr>
        <w:t xml:space="preserve"> </w:t>
      </w:r>
    </w:p>
    <w:p w:rsidR="00B3707C" w:rsidRPr="00761D61" w:rsidRDefault="00B3707C" w:rsidP="00C4401A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61D61">
        <w:rPr>
          <w:rFonts w:ascii="Times New Roman" w:hAnsi="Times New Roman" w:cs="Times New Roman"/>
        </w:rPr>
        <w:t xml:space="preserve">Желательно, чтобы при оформлении окончательного варианта учебное портфолио включало в себя три обязательных элемента: сопроводительное письмо «владельца» с описанием цели, предназначения и краткого описания портфолио; содержание (или оглавление) портфолио с перечислением его основных элементов; самоанализ и взгляд в будущее. </w:t>
      </w:r>
      <w:r w:rsidR="009E0B61" w:rsidRPr="00761D61">
        <w:rPr>
          <w:rFonts w:ascii="Times New Roman" w:hAnsi="Times New Roman" w:cs="Times New Roman"/>
        </w:rPr>
        <w:t xml:space="preserve"> </w:t>
      </w:r>
      <w:r w:rsidRPr="00761D61">
        <w:rPr>
          <w:rFonts w:ascii="Times New Roman" w:hAnsi="Times New Roman" w:cs="Times New Roman"/>
        </w:rPr>
        <w:t xml:space="preserve"> Внешне</w:t>
      </w:r>
      <w:r w:rsidR="00DF5E3D">
        <w:rPr>
          <w:rFonts w:ascii="Times New Roman" w:hAnsi="Times New Roman" w:cs="Times New Roman"/>
        </w:rPr>
        <w:t xml:space="preserve"> </w:t>
      </w:r>
      <w:r w:rsidRPr="00761D61">
        <w:rPr>
          <w:rFonts w:ascii="Times New Roman" w:hAnsi="Times New Roman" w:cs="Times New Roman"/>
        </w:rPr>
        <w:t xml:space="preserve"> учебные портфолио могут быть оформлены в </w:t>
      </w:r>
      <w:r w:rsidR="00DF5E3D">
        <w:rPr>
          <w:rFonts w:ascii="Times New Roman" w:hAnsi="Times New Roman" w:cs="Times New Roman"/>
        </w:rPr>
        <w:t xml:space="preserve"> </w:t>
      </w:r>
      <w:r w:rsidRPr="00761D61">
        <w:rPr>
          <w:rFonts w:ascii="Times New Roman" w:hAnsi="Times New Roman" w:cs="Times New Roman"/>
        </w:rPr>
        <w:t>виде специальных</w:t>
      </w:r>
      <w:r w:rsidR="009E3C40">
        <w:rPr>
          <w:rFonts w:ascii="Times New Roman" w:hAnsi="Times New Roman" w:cs="Times New Roman"/>
        </w:rPr>
        <w:t xml:space="preserve"> </w:t>
      </w:r>
      <w:r w:rsidRPr="00761D61">
        <w:rPr>
          <w:rFonts w:ascii="Times New Roman" w:hAnsi="Times New Roman" w:cs="Times New Roman"/>
        </w:rPr>
        <w:t xml:space="preserve"> папок, картотек, </w:t>
      </w:r>
      <w:r w:rsidR="009E3C40">
        <w:rPr>
          <w:rFonts w:ascii="Times New Roman" w:hAnsi="Times New Roman" w:cs="Times New Roman"/>
        </w:rPr>
        <w:t xml:space="preserve"> </w:t>
      </w:r>
      <w:r w:rsidRPr="00761D61">
        <w:rPr>
          <w:rFonts w:ascii="Times New Roman" w:hAnsi="Times New Roman" w:cs="Times New Roman"/>
        </w:rPr>
        <w:t xml:space="preserve">небольших коробок для хранения бумаг и т.п. </w:t>
      </w:r>
      <w:r w:rsidR="009E0B61" w:rsidRPr="00761D61">
        <w:rPr>
          <w:rFonts w:ascii="Times New Roman" w:hAnsi="Times New Roman" w:cs="Times New Roman"/>
        </w:rPr>
        <w:t xml:space="preserve"> </w:t>
      </w:r>
    </w:p>
    <w:p w:rsidR="00B3707C" w:rsidRDefault="00761D61" w:rsidP="00C4401A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="00B3707C" w:rsidRPr="00761D61">
        <w:rPr>
          <w:rFonts w:ascii="Times New Roman" w:hAnsi="Times New Roman" w:cs="Times New Roman"/>
        </w:rPr>
        <w:t xml:space="preserve">Опыт применения этой формы оценки показывает, что целесообразно использовать два вида учебного портфолио для каждого учащегося: </w:t>
      </w:r>
      <w:r w:rsidR="00B3707C" w:rsidRPr="00761D61">
        <w:rPr>
          <w:rFonts w:ascii="Times New Roman" w:hAnsi="Times New Roman" w:cs="Times New Roman"/>
          <w:u w:val="single"/>
        </w:rPr>
        <w:t>рабочее и оценочное</w:t>
      </w:r>
      <w:r w:rsidR="00B3707C" w:rsidRPr="00761D61">
        <w:rPr>
          <w:rFonts w:ascii="Times New Roman" w:hAnsi="Times New Roman" w:cs="Times New Roman"/>
        </w:rPr>
        <w:t xml:space="preserve">. В первое - </w:t>
      </w:r>
      <w:r w:rsidR="009E3C40">
        <w:rPr>
          <w:rFonts w:ascii="Times New Roman" w:hAnsi="Times New Roman" w:cs="Times New Roman"/>
        </w:rPr>
        <w:t xml:space="preserve"> </w:t>
      </w:r>
      <w:r w:rsidR="00B3707C" w:rsidRPr="00761D61">
        <w:rPr>
          <w:rFonts w:ascii="Times New Roman" w:hAnsi="Times New Roman" w:cs="Times New Roman"/>
        </w:rPr>
        <w:t>рабочее - учащийся складывает все продукты своей учебно-познавательной деятельности по данной теме, а далее отбирает из него те элементы, которые являются либо обязательными в оценочном портфолио</w:t>
      </w:r>
      <w:r>
        <w:rPr>
          <w:rFonts w:ascii="Times New Roman" w:hAnsi="Times New Roman" w:cs="Times New Roman"/>
        </w:rPr>
        <w:t xml:space="preserve"> </w:t>
      </w:r>
      <w:r w:rsidR="00B3707C" w:rsidRPr="00761D61">
        <w:rPr>
          <w:rFonts w:ascii="Times New Roman" w:hAnsi="Times New Roman" w:cs="Times New Roman"/>
        </w:rPr>
        <w:t xml:space="preserve"> по требованию учителя, либо,</w:t>
      </w:r>
      <w:r w:rsidR="00DF5E3D">
        <w:rPr>
          <w:rFonts w:ascii="Times New Roman" w:hAnsi="Times New Roman" w:cs="Times New Roman"/>
        </w:rPr>
        <w:t xml:space="preserve"> </w:t>
      </w:r>
      <w:r w:rsidR="00B3707C" w:rsidRPr="00761D61">
        <w:rPr>
          <w:rFonts w:ascii="Times New Roman" w:hAnsi="Times New Roman" w:cs="Times New Roman"/>
        </w:rPr>
        <w:t xml:space="preserve"> на взгляд школьника, наиболее полно отражают его усилия и прогресс в обучении</w:t>
      </w:r>
      <w:r>
        <w:rPr>
          <w:rFonts w:ascii="Times New Roman" w:hAnsi="Times New Roman" w:cs="Times New Roman"/>
        </w:rPr>
        <w:t xml:space="preserve"> </w:t>
      </w:r>
    </w:p>
    <w:p w:rsidR="005D1D59" w:rsidRDefault="005D1D59" w:rsidP="00C4401A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9E3C40" w:rsidRDefault="00761D61" w:rsidP="00C4401A">
      <w:pPr>
        <w:tabs>
          <w:tab w:val="left" w:pos="709"/>
        </w:tabs>
        <w:jc w:val="both"/>
        <w:rPr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 xml:space="preserve">             </w:t>
      </w:r>
      <w:r w:rsidRPr="00761D61">
        <w:rPr>
          <w:rFonts w:eastAsia="Arial Unicode MS"/>
          <w:b/>
          <w:sz w:val="24"/>
          <w:szCs w:val="24"/>
          <w:u w:val="single"/>
        </w:rPr>
        <w:t>С</w:t>
      </w:r>
      <w:r w:rsidR="006672AE">
        <w:rPr>
          <w:rFonts w:eastAsia="Arial Unicode MS"/>
          <w:b/>
          <w:sz w:val="24"/>
          <w:szCs w:val="24"/>
          <w:u w:val="single"/>
        </w:rPr>
        <w:t>-</w:t>
      </w:r>
      <w:r w:rsidRPr="00761D61">
        <w:rPr>
          <w:rFonts w:eastAsia="Arial Unicode MS"/>
          <w:b/>
          <w:sz w:val="24"/>
          <w:szCs w:val="24"/>
          <w:u w:val="single"/>
        </w:rPr>
        <w:t>9</w:t>
      </w:r>
      <w:r>
        <w:rPr>
          <w:rFonts w:eastAsia="Arial Unicode MS"/>
          <w:b/>
          <w:sz w:val="24"/>
          <w:szCs w:val="24"/>
          <w:u w:val="single"/>
        </w:rPr>
        <w:t xml:space="preserve">  </w:t>
      </w:r>
      <w:r>
        <w:rPr>
          <w:rFonts w:eastAsia="Arial Unicode MS"/>
          <w:b/>
          <w:sz w:val="24"/>
          <w:szCs w:val="24"/>
        </w:rPr>
        <w:t xml:space="preserve"> </w:t>
      </w:r>
      <w:r w:rsidR="00B3707C" w:rsidRPr="00761D61">
        <w:rPr>
          <w:b/>
          <w:i/>
          <w:sz w:val="24"/>
          <w:szCs w:val="24"/>
          <w:u w:val="single"/>
        </w:rPr>
        <w:t>Мониторинг.</w:t>
      </w:r>
      <w:r w:rsidR="00B3707C" w:rsidRPr="00761D61">
        <w:rPr>
          <w:b/>
          <w:i/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 xml:space="preserve">В последнее время вместо традиционного понятия «контроль», кроме понятия «диагностика» все чаще стали использовать понятие «мониторинг». Под </w:t>
      </w:r>
      <w:r w:rsidR="00B3707C" w:rsidRPr="00761D61">
        <w:rPr>
          <w:i/>
          <w:iCs/>
          <w:sz w:val="24"/>
          <w:szCs w:val="24"/>
        </w:rPr>
        <w:t>мониторингом</w:t>
      </w:r>
      <w:r w:rsidR="009E3C40">
        <w:rPr>
          <w:i/>
          <w:iCs/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 xml:space="preserve"> в </w:t>
      </w:r>
      <w:r w:rsidR="009E3C40">
        <w:rPr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 xml:space="preserve">системе «педагог – обучающийся» </w:t>
      </w:r>
      <w:r w:rsidR="009E3C40">
        <w:rPr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 xml:space="preserve">понимается </w:t>
      </w:r>
      <w:r w:rsidR="009E3C40">
        <w:rPr>
          <w:sz w:val="24"/>
          <w:szCs w:val="24"/>
        </w:rPr>
        <w:t xml:space="preserve"> </w:t>
      </w:r>
      <w:r w:rsidR="00B3707C" w:rsidRPr="00761D61">
        <w:rPr>
          <w:sz w:val="24"/>
          <w:szCs w:val="24"/>
        </w:rPr>
        <w:t xml:space="preserve">совокупность </w:t>
      </w:r>
    </w:p>
    <w:p w:rsidR="009E3C40" w:rsidRDefault="009E3C40" w:rsidP="00C4401A">
      <w:pPr>
        <w:tabs>
          <w:tab w:val="left" w:pos="709"/>
        </w:tabs>
        <w:jc w:val="both"/>
        <w:rPr>
          <w:sz w:val="24"/>
          <w:szCs w:val="24"/>
        </w:rPr>
      </w:pPr>
    </w:p>
    <w:p w:rsidR="00B3707C" w:rsidRPr="00761D61" w:rsidRDefault="00B3707C" w:rsidP="00C4401A">
      <w:pPr>
        <w:tabs>
          <w:tab w:val="left" w:pos="709"/>
        </w:tabs>
        <w:jc w:val="both"/>
        <w:rPr>
          <w:sz w:val="24"/>
          <w:szCs w:val="24"/>
        </w:rPr>
      </w:pPr>
      <w:r w:rsidRPr="00761D61">
        <w:rPr>
          <w:sz w:val="24"/>
          <w:szCs w:val="24"/>
        </w:rPr>
        <w:lastRenderedPageBreak/>
        <w:t>контролирующих и диагностирующих мероприятий, обусловленных целеполаганием процесса обучения и предусматривающих в динамике уровни усвоения учащимися материала и его корректировку.</w:t>
      </w:r>
      <w:r w:rsidR="00761D61" w:rsidRPr="00761D61">
        <w:rPr>
          <w:sz w:val="24"/>
          <w:szCs w:val="24"/>
        </w:rPr>
        <w:t xml:space="preserve"> </w:t>
      </w:r>
      <w:r w:rsidRPr="00761D61">
        <w:rPr>
          <w:sz w:val="24"/>
          <w:szCs w:val="24"/>
        </w:rPr>
        <w:t>Иначе говоря, мониторинг – это непрерывные контролирующие действия</w:t>
      </w:r>
      <w:r w:rsidR="006672AE">
        <w:rPr>
          <w:sz w:val="24"/>
          <w:szCs w:val="24"/>
        </w:rPr>
        <w:t xml:space="preserve"> </w:t>
      </w:r>
      <w:r w:rsidRPr="00761D61">
        <w:rPr>
          <w:sz w:val="24"/>
          <w:szCs w:val="24"/>
        </w:rPr>
        <w:t xml:space="preserve"> в системе «педагог – обучающийся», позволяющие </w:t>
      </w:r>
      <w:r w:rsidR="009E3C40">
        <w:rPr>
          <w:sz w:val="24"/>
          <w:szCs w:val="24"/>
        </w:rPr>
        <w:t xml:space="preserve"> </w:t>
      </w:r>
      <w:r w:rsidRPr="00761D61">
        <w:rPr>
          <w:sz w:val="24"/>
          <w:szCs w:val="24"/>
        </w:rPr>
        <w:t>наблюдать и, по мере необходимости, корректировать</w:t>
      </w:r>
      <w:r w:rsidR="006672AE">
        <w:rPr>
          <w:sz w:val="24"/>
          <w:szCs w:val="24"/>
        </w:rPr>
        <w:t xml:space="preserve"> </w:t>
      </w:r>
      <w:r w:rsidRPr="00761D61">
        <w:rPr>
          <w:sz w:val="24"/>
          <w:szCs w:val="24"/>
        </w:rPr>
        <w:t>продвижение обучаемого от незнания к знанию. Мониторинг – это регулярное отслеживание качества усвоения знаний и формирования умений в учебном процессе.</w:t>
      </w:r>
    </w:p>
    <w:p w:rsidR="00B3707C" w:rsidRPr="00761D61" w:rsidRDefault="00B3707C" w:rsidP="00C4401A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761D61">
        <w:rPr>
          <w:sz w:val="24"/>
          <w:szCs w:val="24"/>
        </w:rPr>
        <w:t xml:space="preserve">В педагогической науке выделяют </w:t>
      </w:r>
      <w:r w:rsidRPr="00761D61">
        <w:rPr>
          <w:sz w:val="24"/>
          <w:szCs w:val="24"/>
          <w:u w:val="single"/>
        </w:rPr>
        <w:t>шесть функций мониторинга</w:t>
      </w:r>
      <w:r w:rsidR="00761D61" w:rsidRPr="00761D61">
        <w:rPr>
          <w:sz w:val="24"/>
          <w:szCs w:val="24"/>
        </w:rPr>
        <w:t>:</w:t>
      </w:r>
    </w:p>
    <w:p w:rsidR="00761D61" w:rsidRPr="00761D61" w:rsidRDefault="00761D61" w:rsidP="00C4401A">
      <w:pPr>
        <w:pStyle w:val="a4"/>
        <w:ind w:left="142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6488"/>
      </w:tblGrid>
      <w:tr w:rsidR="00B3707C" w:rsidRPr="00761D61" w:rsidTr="00761D61">
        <w:trPr>
          <w:trHeight w:val="280"/>
          <w:jc w:val="center"/>
        </w:trPr>
        <w:tc>
          <w:tcPr>
            <w:tcW w:w="2988" w:type="dxa"/>
          </w:tcPr>
          <w:p w:rsidR="00B3707C" w:rsidRPr="00761D61" w:rsidRDefault="00B3707C" w:rsidP="00C4401A">
            <w:pPr>
              <w:jc w:val="both"/>
              <w:rPr>
                <w:bCs/>
                <w:sz w:val="24"/>
                <w:szCs w:val="24"/>
              </w:rPr>
            </w:pPr>
            <w:r w:rsidRPr="00761D61">
              <w:rPr>
                <w:bCs/>
                <w:sz w:val="24"/>
                <w:szCs w:val="24"/>
              </w:rPr>
              <w:t>Функция</w:t>
            </w:r>
          </w:p>
        </w:tc>
        <w:tc>
          <w:tcPr>
            <w:tcW w:w="6488" w:type="dxa"/>
          </w:tcPr>
          <w:p w:rsidR="00B3707C" w:rsidRPr="00761D61" w:rsidRDefault="00B3707C" w:rsidP="00C4401A">
            <w:pPr>
              <w:jc w:val="both"/>
              <w:rPr>
                <w:bCs/>
                <w:sz w:val="24"/>
                <w:szCs w:val="24"/>
              </w:rPr>
            </w:pPr>
            <w:r w:rsidRPr="00761D61">
              <w:rPr>
                <w:bCs/>
                <w:sz w:val="24"/>
                <w:szCs w:val="24"/>
              </w:rPr>
              <w:t>Характеристика</w:t>
            </w:r>
          </w:p>
        </w:tc>
      </w:tr>
      <w:tr w:rsidR="00B3707C" w:rsidRPr="00761D61" w:rsidTr="00761D61">
        <w:trPr>
          <w:trHeight w:val="585"/>
          <w:jc w:val="center"/>
        </w:trPr>
        <w:tc>
          <w:tcPr>
            <w:tcW w:w="2988" w:type="dxa"/>
          </w:tcPr>
          <w:p w:rsidR="00B3707C" w:rsidRPr="00761D61" w:rsidRDefault="00B3707C" w:rsidP="00C4401A">
            <w:pPr>
              <w:jc w:val="both"/>
              <w:rPr>
                <w:sz w:val="24"/>
                <w:szCs w:val="24"/>
              </w:rPr>
            </w:pPr>
            <w:r w:rsidRPr="00761D61">
              <w:rPr>
                <w:i/>
                <w:iCs/>
                <w:sz w:val="24"/>
                <w:szCs w:val="24"/>
              </w:rPr>
              <w:t>интегративная</w:t>
            </w:r>
          </w:p>
        </w:tc>
        <w:tc>
          <w:tcPr>
            <w:tcW w:w="6488" w:type="dxa"/>
          </w:tcPr>
          <w:p w:rsidR="00B3707C" w:rsidRPr="00761D61" w:rsidRDefault="00B3707C" w:rsidP="00C4401A">
            <w:pPr>
              <w:pStyle w:val="a6"/>
              <w:widowControl w:val="0"/>
              <w:spacing w:line="240" w:lineRule="auto"/>
              <w:ind w:firstLine="0"/>
              <w:rPr>
                <w:sz w:val="24"/>
              </w:rPr>
            </w:pPr>
            <w:r w:rsidRPr="00761D61">
              <w:rPr>
                <w:sz w:val="24"/>
              </w:rPr>
              <w:t>обеспечивает комплексную характеристику процес</w:t>
            </w:r>
            <w:r w:rsidRPr="00761D61">
              <w:rPr>
                <w:sz w:val="24"/>
              </w:rPr>
              <w:softHyphen/>
              <w:t>сов, происходящих в системе образования</w:t>
            </w:r>
          </w:p>
        </w:tc>
      </w:tr>
      <w:tr w:rsidR="00B3707C" w:rsidRPr="00761D61" w:rsidTr="00761D61">
        <w:trPr>
          <w:trHeight w:val="585"/>
          <w:jc w:val="center"/>
        </w:trPr>
        <w:tc>
          <w:tcPr>
            <w:tcW w:w="2988" w:type="dxa"/>
          </w:tcPr>
          <w:p w:rsidR="00B3707C" w:rsidRPr="00761D61" w:rsidRDefault="00B3707C" w:rsidP="00C4401A">
            <w:pPr>
              <w:jc w:val="both"/>
              <w:rPr>
                <w:i/>
                <w:iCs/>
                <w:sz w:val="24"/>
                <w:szCs w:val="24"/>
              </w:rPr>
            </w:pPr>
            <w:r w:rsidRPr="00761D61">
              <w:rPr>
                <w:i/>
                <w:iCs/>
                <w:sz w:val="24"/>
                <w:szCs w:val="24"/>
              </w:rPr>
              <w:t>диагностическая</w:t>
            </w:r>
          </w:p>
        </w:tc>
        <w:tc>
          <w:tcPr>
            <w:tcW w:w="6488" w:type="dxa"/>
          </w:tcPr>
          <w:p w:rsidR="00B3707C" w:rsidRPr="00761D61" w:rsidRDefault="00B3707C" w:rsidP="00C4401A">
            <w:pPr>
              <w:jc w:val="both"/>
              <w:rPr>
                <w:sz w:val="24"/>
                <w:szCs w:val="24"/>
              </w:rPr>
            </w:pPr>
            <w:r w:rsidRPr="00761D61">
              <w:rPr>
                <w:sz w:val="24"/>
                <w:szCs w:val="24"/>
              </w:rPr>
              <w:t>оценка состояния системы образования и происходящих в ней изменений</w:t>
            </w:r>
          </w:p>
        </w:tc>
      </w:tr>
      <w:tr w:rsidR="00B3707C" w:rsidRPr="00761D61" w:rsidTr="00761D61">
        <w:trPr>
          <w:trHeight w:val="573"/>
          <w:jc w:val="center"/>
        </w:trPr>
        <w:tc>
          <w:tcPr>
            <w:tcW w:w="2988" w:type="dxa"/>
          </w:tcPr>
          <w:p w:rsidR="00B3707C" w:rsidRPr="00761D61" w:rsidRDefault="00B3707C" w:rsidP="00C4401A">
            <w:pPr>
              <w:jc w:val="both"/>
              <w:rPr>
                <w:i/>
                <w:iCs/>
                <w:sz w:val="24"/>
                <w:szCs w:val="24"/>
              </w:rPr>
            </w:pPr>
            <w:r w:rsidRPr="00761D61">
              <w:rPr>
                <w:i/>
                <w:iCs/>
                <w:sz w:val="24"/>
                <w:szCs w:val="24"/>
              </w:rPr>
              <w:t>экспертная</w:t>
            </w:r>
          </w:p>
        </w:tc>
        <w:tc>
          <w:tcPr>
            <w:tcW w:w="6488" w:type="dxa"/>
          </w:tcPr>
          <w:p w:rsidR="00B3707C" w:rsidRPr="00761D61" w:rsidRDefault="00B3707C" w:rsidP="00C4401A">
            <w:pPr>
              <w:jc w:val="both"/>
              <w:rPr>
                <w:sz w:val="24"/>
                <w:szCs w:val="24"/>
              </w:rPr>
            </w:pPr>
            <w:r w:rsidRPr="00761D61">
              <w:rPr>
                <w:sz w:val="24"/>
                <w:szCs w:val="24"/>
              </w:rPr>
              <w:t>осуществление экспертизы состояния, концепций, форм, методов развития системы образования</w:t>
            </w:r>
          </w:p>
        </w:tc>
      </w:tr>
      <w:tr w:rsidR="00B3707C" w:rsidRPr="00761D61" w:rsidTr="00761D61">
        <w:trPr>
          <w:trHeight w:val="585"/>
          <w:jc w:val="center"/>
        </w:trPr>
        <w:tc>
          <w:tcPr>
            <w:tcW w:w="2988" w:type="dxa"/>
          </w:tcPr>
          <w:p w:rsidR="00B3707C" w:rsidRPr="00761D61" w:rsidRDefault="00B3707C" w:rsidP="00C4401A">
            <w:pPr>
              <w:jc w:val="both"/>
              <w:rPr>
                <w:i/>
                <w:iCs/>
                <w:sz w:val="24"/>
                <w:szCs w:val="24"/>
              </w:rPr>
            </w:pPr>
            <w:r w:rsidRPr="00761D61">
              <w:rPr>
                <w:i/>
                <w:iCs/>
                <w:sz w:val="24"/>
                <w:szCs w:val="24"/>
              </w:rPr>
              <w:t>информационная</w:t>
            </w:r>
          </w:p>
        </w:tc>
        <w:tc>
          <w:tcPr>
            <w:tcW w:w="6488" w:type="dxa"/>
          </w:tcPr>
          <w:p w:rsidR="00B3707C" w:rsidRPr="00761D61" w:rsidRDefault="00B3707C" w:rsidP="00C4401A">
            <w:pPr>
              <w:jc w:val="both"/>
              <w:rPr>
                <w:sz w:val="24"/>
                <w:szCs w:val="24"/>
              </w:rPr>
            </w:pPr>
            <w:r w:rsidRPr="00761D61">
              <w:rPr>
                <w:sz w:val="24"/>
                <w:szCs w:val="24"/>
              </w:rPr>
              <w:t>регулярное получение информации о состоянии и развитии системы образования</w:t>
            </w:r>
          </w:p>
        </w:tc>
      </w:tr>
      <w:tr w:rsidR="00B3707C" w:rsidRPr="00761D61" w:rsidTr="00761D61">
        <w:trPr>
          <w:trHeight w:val="585"/>
          <w:jc w:val="center"/>
        </w:trPr>
        <w:tc>
          <w:tcPr>
            <w:tcW w:w="2988" w:type="dxa"/>
          </w:tcPr>
          <w:p w:rsidR="00B3707C" w:rsidRPr="00761D61" w:rsidRDefault="00B3707C" w:rsidP="00C4401A">
            <w:pPr>
              <w:jc w:val="both"/>
              <w:rPr>
                <w:i/>
                <w:iCs/>
                <w:sz w:val="24"/>
                <w:szCs w:val="24"/>
              </w:rPr>
            </w:pPr>
            <w:r w:rsidRPr="00761D61">
              <w:rPr>
                <w:i/>
                <w:iCs/>
                <w:sz w:val="24"/>
                <w:szCs w:val="24"/>
              </w:rPr>
              <w:t>экспериментальная</w:t>
            </w:r>
          </w:p>
        </w:tc>
        <w:tc>
          <w:tcPr>
            <w:tcW w:w="6488" w:type="dxa"/>
          </w:tcPr>
          <w:p w:rsidR="00B3707C" w:rsidRPr="00761D61" w:rsidRDefault="00B3707C" w:rsidP="00C4401A">
            <w:pPr>
              <w:jc w:val="both"/>
              <w:rPr>
                <w:sz w:val="24"/>
                <w:szCs w:val="24"/>
              </w:rPr>
            </w:pPr>
            <w:r w:rsidRPr="00761D61">
              <w:rPr>
                <w:sz w:val="24"/>
                <w:szCs w:val="24"/>
              </w:rPr>
              <w:t>поиск и разработка диагностических материалов и апробация их на валидность, технологичность, надежность</w:t>
            </w:r>
          </w:p>
        </w:tc>
      </w:tr>
      <w:tr w:rsidR="00B3707C" w:rsidRPr="00761D61" w:rsidTr="00761D61">
        <w:trPr>
          <w:trHeight w:val="585"/>
          <w:jc w:val="center"/>
        </w:trPr>
        <w:tc>
          <w:tcPr>
            <w:tcW w:w="2988" w:type="dxa"/>
          </w:tcPr>
          <w:p w:rsidR="00B3707C" w:rsidRPr="00761D61" w:rsidRDefault="00B3707C" w:rsidP="00C4401A">
            <w:pPr>
              <w:jc w:val="both"/>
              <w:rPr>
                <w:i/>
                <w:iCs/>
                <w:sz w:val="24"/>
                <w:szCs w:val="24"/>
              </w:rPr>
            </w:pPr>
            <w:r w:rsidRPr="00761D61">
              <w:rPr>
                <w:i/>
                <w:iCs/>
                <w:sz w:val="24"/>
                <w:szCs w:val="24"/>
              </w:rPr>
              <w:t>образовательная</w:t>
            </w:r>
          </w:p>
        </w:tc>
        <w:tc>
          <w:tcPr>
            <w:tcW w:w="6488" w:type="dxa"/>
          </w:tcPr>
          <w:p w:rsidR="00B3707C" w:rsidRPr="00761D61" w:rsidRDefault="00B3707C" w:rsidP="00C4401A">
            <w:pPr>
              <w:jc w:val="both"/>
              <w:rPr>
                <w:sz w:val="24"/>
                <w:szCs w:val="24"/>
              </w:rPr>
            </w:pPr>
            <w:r w:rsidRPr="00761D61">
              <w:rPr>
                <w:sz w:val="24"/>
                <w:szCs w:val="24"/>
              </w:rPr>
              <w:t>изучение и удовлетворение образовательных потребностей педагогов по проблемам контрольно-оценочной деятельности</w:t>
            </w:r>
          </w:p>
        </w:tc>
      </w:tr>
    </w:tbl>
    <w:p w:rsidR="00B3707C" w:rsidRPr="00761D61" w:rsidRDefault="00B3707C" w:rsidP="00C4401A">
      <w:pPr>
        <w:pStyle w:val="a5"/>
        <w:widowControl w:val="0"/>
        <w:ind w:left="1429" w:firstLine="0"/>
        <w:rPr>
          <w:rFonts w:ascii="Times New Roman" w:hAnsi="Times New Roman"/>
          <w:sz w:val="24"/>
          <w:szCs w:val="24"/>
          <w:u w:val="single"/>
        </w:rPr>
      </w:pPr>
    </w:p>
    <w:p w:rsidR="009E3C40" w:rsidRDefault="00761D61" w:rsidP="00C4401A">
      <w:pPr>
        <w:jc w:val="both"/>
        <w:rPr>
          <w:sz w:val="24"/>
          <w:szCs w:val="24"/>
        </w:rPr>
      </w:pPr>
      <w:r w:rsidRPr="00761D61">
        <w:rPr>
          <w:b/>
          <w:bCs/>
          <w:sz w:val="24"/>
          <w:szCs w:val="24"/>
        </w:rPr>
        <w:t xml:space="preserve">         </w:t>
      </w:r>
      <w:r w:rsidR="006672AE">
        <w:rPr>
          <w:b/>
          <w:bCs/>
          <w:sz w:val="24"/>
          <w:szCs w:val="24"/>
          <w:u w:val="single"/>
        </w:rPr>
        <w:t xml:space="preserve">  С-</w:t>
      </w:r>
      <w:r>
        <w:rPr>
          <w:b/>
          <w:bCs/>
          <w:sz w:val="24"/>
          <w:szCs w:val="24"/>
          <w:u w:val="single"/>
        </w:rPr>
        <w:t xml:space="preserve">10 </w:t>
      </w:r>
      <w:r w:rsidRPr="00761D61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u w:val="single"/>
        </w:rPr>
        <w:t xml:space="preserve"> </w:t>
      </w:r>
      <w:r w:rsidR="007C5598" w:rsidRPr="004368CE">
        <w:rPr>
          <w:b/>
          <w:bCs/>
          <w:sz w:val="24"/>
          <w:szCs w:val="24"/>
          <w:u w:val="single"/>
        </w:rPr>
        <w:t>ЕГЭ</w:t>
      </w:r>
      <w:r w:rsidRPr="00114A2A">
        <w:rPr>
          <w:bCs/>
          <w:sz w:val="24"/>
          <w:szCs w:val="24"/>
          <w:u w:val="single"/>
        </w:rPr>
        <w:t xml:space="preserve">.  </w:t>
      </w:r>
      <w:r w:rsidR="007C5598" w:rsidRPr="00114A2A">
        <w:rPr>
          <w:sz w:val="24"/>
          <w:szCs w:val="24"/>
        </w:rPr>
        <w:t xml:space="preserve"> Одним из направлений модернизации, проводимой в российской средней общеобразовательной школе, является создание независимой от органов управления образованием государственной системы оценки качества образования, которая должна способствовать повышению эффективности образовательной деятельности. </w:t>
      </w:r>
      <w:r w:rsidR="00DC480D" w:rsidRPr="00114A2A">
        <w:rPr>
          <w:sz w:val="24"/>
          <w:szCs w:val="24"/>
        </w:rPr>
        <w:t xml:space="preserve"> </w:t>
      </w:r>
      <w:r w:rsidR="007C5598" w:rsidRPr="00114A2A">
        <w:rPr>
          <w:sz w:val="24"/>
          <w:szCs w:val="24"/>
        </w:rPr>
        <w:t>      Для получения объективных показателей качества обучения в </w:t>
      </w:r>
      <w:r w:rsidR="006672AE">
        <w:rPr>
          <w:sz w:val="24"/>
          <w:szCs w:val="24"/>
        </w:rPr>
        <w:t xml:space="preserve"> стране  используются  стандартизованные</w:t>
      </w:r>
      <w:r w:rsidR="007C5598" w:rsidRPr="00114A2A">
        <w:rPr>
          <w:sz w:val="24"/>
          <w:szCs w:val="24"/>
        </w:rPr>
        <w:t xml:space="preserve"> процедур</w:t>
      </w:r>
      <w:r w:rsidR="006672AE">
        <w:rPr>
          <w:sz w:val="24"/>
          <w:szCs w:val="24"/>
        </w:rPr>
        <w:t>ы</w:t>
      </w:r>
      <w:r w:rsidR="007C5598" w:rsidRPr="00114A2A">
        <w:rPr>
          <w:sz w:val="24"/>
          <w:szCs w:val="24"/>
        </w:rPr>
        <w:t xml:space="preserve"> оценки учебных достижений, т. е. </w:t>
      </w:r>
      <w:r w:rsidR="007C5598" w:rsidRPr="00114A2A">
        <w:rPr>
          <w:bCs/>
          <w:sz w:val="24"/>
          <w:szCs w:val="24"/>
        </w:rPr>
        <w:t>педагогическое тестирование</w:t>
      </w:r>
      <w:r w:rsidR="007C5598" w:rsidRPr="00114A2A">
        <w:rPr>
          <w:sz w:val="24"/>
          <w:szCs w:val="24"/>
        </w:rPr>
        <w:t>. Педагогическое тестирование предполагает создание научно обоснованных контрольных измерительных материалов (КИМов), отвечающих треб</w:t>
      </w:r>
      <w:r w:rsidR="006672AE">
        <w:rPr>
          <w:sz w:val="24"/>
          <w:szCs w:val="24"/>
        </w:rPr>
        <w:t xml:space="preserve">ованиям валидности, надежности, </w:t>
      </w:r>
      <w:r w:rsidR="007C5598" w:rsidRPr="00114A2A">
        <w:rPr>
          <w:sz w:val="24"/>
          <w:szCs w:val="24"/>
        </w:rPr>
        <w:t>экономичности</w:t>
      </w:r>
      <w:r w:rsidR="006672AE">
        <w:rPr>
          <w:sz w:val="24"/>
          <w:szCs w:val="24"/>
        </w:rPr>
        <w:t>.</w:t>
      </w:r>
      <w:r w:rsidR="007C5598" w:rsidRPr="00114A2A">
        <w:rPr>
          <w:sz w:val="24"/>
          <w:szCs w:val="24"/>
        </w:rPr>
        <w:t xml:space="preserve">   Основными преимуществами тестирования являются: единые для всей страны требования; отсутствие субъективизма, независимость итоговой оценки выпускника от мнения учителя или учебного заведения; высокая точность измерений. Этот метод оценки прежде всего используется для итоговой аттестации школьников на этапе перехода от общеобразовательной школы к высшей и называется </w:t>
      </w:r>
      <w:r w:rsidR="007C5598" w:rsidRPr="00114A2A">
        <w:rPr>
          <w:bCs/>
          <w:sz w:val="24"/>
          <w:szCs w:val="24"/>
        </w:rPr>
        <w:t>Единым государственным экзаменом</w:t>
      </w:r>
      <w:r w:rsidR="007C5598" w:rsidRPr="00114A2A">
        <w:rPr>
          <w:sz w:val="24"/>
          <w:szCs w:val="24"/>
        </w:rPr>
        <w:t>, который проводится централизованно, по единым для всех учащихся измерительным материалам. Целью этого экзамена является определение уровня обученности учащихся по предмету, задаваемого стандартом по иностранным языкам (критериальный аспект), и дифференциация их по уровню подготовки для отбора при поступлении в высшие учебные заведения (нормативный аспект).</w:t>
      </w:r>
      <w:r w:rsidR="007C5598" w:rsidRPr="00114A2A">
        <w:rPr>
          <w:sz w:val="24"/>
          <w:szCs w:val="24"/>
        </w:rPr>
        <w:br/>
        <w:t>      Специфика учебного предмета «Иностранный язык», а именно его направленность на межличностное и межкультурное взаимодействие/общение, его многоуровневый и многоцелевой характер, включающий различные виды речевой дея</w:t>
      </w:r>
      <w:r w:rsidR="00DC480D" w:rsidRPr="00114A2A">
        <w:rPr>
          <w:sz w:val="24"/>
          <w:szCs w:val="24"/>
        </w:rPr>
        <w:t>тельности: говорение, аудирование</w:t>
      </w:r>
      <w:r w:rsidR="007C5598" w:rsidRPr="00114A2A">
        <w:rPr>
          <w:sz w:val="24"/>
          <w:szCs w:val="24"/>
        </w:rPr>
        <w:t>, чтение и письмо; языковые средства (фонетические, лексические, грамматические) и социокультурные знания и навыки, а также интегративность содержания иноязычного общения, затрагивающего различные сферы общения (семейно-бытовую, учебно-трудовую, социально-культурную и др.), обусловливает выбор объектов контроля разного ур</w:t>
      </w:r>
      <w:r w:rsidR="00114A2A">
        <w:rPr>
          <w:sz w:val="24"/>
          <w:szCs w:val="24"/>
        </w:rPr>
        <w:t xml:space="preserve">овня сложности при проведении </w:t>
      </w:r>
      <w:r w:rsidR="007C5598" w:rsidRPr="00114A2A">
        <w:rPr>
          <w:sz w:val="24"/>
          <w:szCs w:val="24"/>
        </w:rPr>
        <w:t>итоговой аттестации выпускников.</w:t>
      </w:r>
      <w:r w:rsidR="00AE75D4" w:rsidRPr="00114A2A">
        <w:rPr>
          <w:sz w:val="24"/>
          <w:szCs w:val="24"/>
        </w:rPr>
        <w:t xml:space="preserve"> </w:t>
      </w:r>
      <w:r w:rsidR="00DC480D" w:rsidRPr="00114A2A">
        <w:rPr>
          <w:sz w:val="24"/>
          <w:szCs w:val="24"/>
        </w:rPr>
        <w:t xml:space="preserve"> </w:t>
      </w:r>
    </w:p>
    <w:p w:rsidR="009E3C40" w:rsidRDefault="009E3C40" w:rsidP="00C4401A">
      <w:pPr>
        <w:jc w:val="both"/>
        <w:rPr>
          <w:sz w:val="24"/>
          <w:szCs w:val="24"/>
        </w:rPr>
      </w:pPr>
    </w:p>
    <w:p w:rsidR="009E3C40" w:rsidRDefault="009E3C40" w:rsidP="00C4401A">
      <w:pPr>
        <w:jc w:val="both"/>
        <w:rPr>
          <w:sz w:val="24"/>
          <w:szCs w:val="24"/>
        </w:rPr>
      </w:pPr>
    </w:p>
    <w:p w:rsidR="00C4401A" w:rsidRDefault="00AE75D4" w:rsidP="00C4401A">
      <w:pPr>
        <w:jc w:val="both"/>
        <w:rPr>
          <w:sz w:val="24"/>
          <w:szCs w:val="24"/>
        </w:rPr>
      </w:pPr>
      <w:ins w:id="0" w:author="Unknown">
        <w:r w:rsidRPr="00114A2A">
          <w:rPr>
            <w:sz w:val="24"/>
            <w:szCs w:val="24"/>
          </w:rPr>
          <w:t xml:space="preserve"> </w:t>
        </w:r>
      </w:ins>
      <w:r w:rsidR="00DC480D" w:rsidRPr="00114A2A">
        <w:rPr>
          <w:sz w:val="24"/>
          <w:szCs w:val="24"/>
        </w:rPr>
        <w:t xml:space="preserve"> </w:t>
      </w:r>
    </w:p>
    <w:p w:rsidR="00C4401A" w:rsidRDefault="00C4401A" w:rsidP="00C4401A">
      <w:pPr>
        <w:jc w:val="both"/>
        <w:rPr>
          <w:sz w:val="24"/>
          <w:szCs w:val="24"/>
        </w:rPr>
      </w:pPr>
    </w:p>
    <w:p w:rsidR="006672AE" w:rsidRPr="00E7019E" w:rsidRDefault="006672AE" w:rsidP="006672AE">
      <w:pPr>
        <w:rPr>
          <w:sz w:val="24"/>
          <w:szCs w:val="24"/>
        </w:rPr>
      </w:pPr>
      <w:bookmarkStart w:id="1" w:name="_GoBack"/>
      <w:bookmarkEnd w:id="1"/>
    </w:p>
    <w:p w:rsidR="006672AE" w:rsidRDefault="006672AE" w:rsidP="006672AE">
      <w:pPr>
        <w:jc w:val="center"/>
        <w:rPr>
          <w:sz w:val="28"/>
          <w:szCs w:val="28"/>
          <w:u w:val="single"/>
        </w:rPr>
      </w:pPr>
      <w:r w:rsidRPr="006672AE">
        <w:rPr>
          <w:sz w:val="28"/>
          <w:szCs w:val="28"/>
          <w:u w:val="single"/>
        </w:rPr>
        <w:t>Использованная  литература:</w:t>
      </w:r>
    </w:p>
    <w:p w:rsidR="006612DD" w:rsidRPr="006672AE" w:rsidRDefault="006612DD" w:rsidP="006672AE">
      <w:pPr>
        <w:jc w:val="center"/>
        <w:rPr>
          <w:sz w:val="28"/>
          <w:szCs w:val="28"/>
          <w:u w:val="single"/>
        </w:rPr>
      </w:pPr>
    </w:p>
    <w:p w:rsidR="006672AE" w:rsidRPr="006672AE" w:rsidRDefault="006672AE" w:rsidP="006672AE">
      <w:pPr>
        <w:jc w:val="center"/>
        <w:rPr>
          <w:sz w:val="28"/>
          <w:szCs w:val="28"/>
          <w:u w:val="single"/>
        </w:rPr>
      </w:pPr>
    </w:p>
    <w:p w:rsidR="006672AE" w:rsidRDefault="006672AE" w:rsidP="006672AE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6672AE" w:rsidRDefault="006672AE" w:rsidP="006672AE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Шамова Т.И. и др. Современные средства оценивания результатов обучения в школе: Учебное пособие. – М.:  Педагогическое об</w:t>
      </w:r>
      <w:r w:rsidR="00BB2634">
        <w:rPr>
          <w:sz w:val="28"/>
          <w:szCs w:val="28"/>
        </w:rPr>
        <w:t>щество России, 2007;</w:t>
      </w:r>
    </w:p>
    <w:p w:rsidR="006672AE" w:rsidRDefault="006672AE" w:rsidP="006672AE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Сергеева В.П., Каскулова Ф.В., Гринченко И.С. Современные средства оценивания р</w:t>
      </w:r>
      <w:r w:rsidR="00BB2634">
        <w:rPr>
          <w:sz w:val="28"/>
          <w:szCs w:val="28"/>
        </w:rPr>
        <w:t>езультатов обучения. – М., 2005;</w:t>
      </w:r>
      <w:r>
        <w:rPr>
          <w:sz w:val="28"/>
          <w:szCs w:val="28"/>
        </w:rPr>
        <w:t xml:space="preserve">  </w:t>
      </w:r>
    </w:p>
    <w:p w:rsidR="00BB2634" w:rsidRPr="00BB2634" w:rsidRDefault="006672AE" w:rsidP="00BB2634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  <w:u w:val="single"/>
        </w:rPr>
      </w:pPr>
      <w:r>
        <w:rPr>
          <w:sz w:val="28"/>
          <w:szCs w:val="28"/>
        </w:rPr>
        <w:t>Конышева А.В. Контроль результатов обучения иностранному языку. –СПБ: КАРО, Минск: Четыре четверти, 2004</w:t>
      </w:r>
      <w:r w:rsidR="00BB2634">
        <w:rPr>
          <w:sz w:val="28"/>
          <w:szCs w:val="28"/>
        </w:rPr>
        <w:t>;</w:t>
      </w:r>
    </w:p>
    <w:p w:rsidR="006672AE" w:rsidRPr="00E7019E" w:rsidRDefault="00BB2634" w:rsidP="00BB2634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  <w:u w:val="single"/>
        </w:rPr>
      </w:pPr>
      <w:r>
        <w:rPr>
          <w:sz w:val="28"/>
          <w:szCs w:val="28"/>
        </w:rPr>
        <w:t>Конасова Н.Ю. Новые формы оценивания образовательных результатов учащихся. – КАРО, Санкт-Петербург, 2006.</w:t>
      </w:r>
      <w:r w:rsidRPr="00E7019E">
        <w:rPr>
          <w:sz w:val="24"/>
          <w:szCs w:val="24"/>
          <w:u w:val="single"/>
        </w:rPr>
        <w:t xml:space="preserve"> </w:t>
      </w:r>
    </w:p>
    <w:p w:rsidR="00114A2A" w:rsidRPr="00114A2A" w:rsidRDefault="00114A2A" w:rsidP="00C4401A">
      <w:pPr>
        <w:jc w:val="both"/>
        <w:rPr>
          <w:sz w:val="24"/>
          <w:szCs w:val="24"/>
        </w:rPr>
      </w:pPr>
      <w:r w:rsidRPr="00114A2A">
        <w:rPr>
          <w:noProof/>
          <w:sz w:val="24"/>
          <w:szCs w:val="24"/>
        </w:rPr>
        <w:drawing>
          <wp:inline distT="0" distB="0" distL="0" distR="0">
            <wp:extent cx="6119495" cy="4487461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6034722"/>
                      <a:chOff x="457200" y="274638"/>
                      <a:chExt cx="8229600" cy="6034722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457200" y="27463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anchor="ctr">
                          <a:norm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a:bodyPr>
                        <a:lstStyle>
                          <a:lvl1pPr algn="ctr" rtl="0" eaLnBrk="1" latinLnBrk="0" hangingPunct="1">
                            <a:spcBef>
                              <a:spcPct val="0"/>
                            </a:spcBef>
                            <a:buNone/>
                            <a:defRPr kumimoji="0" sz="4100" b="1" kern="1200" cap="none" baseline="0">
                              <a:ln w="6350">
                                <a:noFill/>
                              </a:ln>
                              <a:gradFill>
                                <a:gsLst>
                                  <a:gs pos="0">
                                    <a:schemeClr val="accent1">
                                      <a:tint val="73000"/>
                                      <a:satMod val="145000"/>
                                    </a:schemeClr>
                                  </a:gs>
                                  <a:gs pos="73000">
                                    <a:schemeClr val="accent1">
                                      <a:tint val="73000"/>
                                      <a:satMod val="145000"/>
                                    </a:schemeClr>
                                  </a:gs>
                                  <a:gs pos="100000">
                                    <a:schemeClr val="accent1">
                                      <a:tint val="83000"/>
                                      <a:satMod val="143000"/>
                                    </a:schemeClr>
                                  </a:gs>
                                </a:gsLst>
                                <a:lin ang="4800000" scaled="1"/>
                              </a:gradFill>
                              <a:effectLst>
                                <a:outerShdw blurRad="114300" dist="101600" dir="27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" name="Содержимое 2"/>
                      <a:cNvSpPr>
                        <a:spLocks noGrp="1"/>
                      </a:cNvSpPr>
                    </a:nvSpPr>
                    <a:spPr>
                      <a:xfrm>
                        <a:off x="457200" y="1600200"/>
                        <a:ext cx="8229600" cy="47091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>
                          <a:normAutofit/>
                        </a:bodyPr>
                        <a:lstStyle>
                          <a:lvl1pPr marL="548640" indent="-4114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>
                                <a:shade val="95000"/>
                              </a:schemeClr>
                            </a:buClr>
                            <a:buSzPct val="65000"/>
                            <a:buFont typeface="Wingdings 2"/>
                            <a:buChar char=""/>
                            <a:defRPr kumimoji="0"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868680" indent="-283464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/>
                            </a:buClr>
                            <a:buSzPct val="80000"/>
                            <a:buFont typeface="Wingdings 2"/>
                            <a:buChar char=""/>
                            <a:defRPr kumimoji="0"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33856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/>
                            </a:buClr>
                            <a:buSzPct val="95000"/>
                            <a:buFont typeface="Wingdings"/>
                            <a:buChar char=""/>
                            <a:defRPr kumimoji="0" sz="2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53312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/>
                            </a:buClr>
                            <a:buSzPct val="100000"/>
                            <a:buFont typeface="Wingdings 3"/>
                            <a:buChar char=""/>
                            <a:defRPr kumimoji="0"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545336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/>
                            </a:buClr>
                            <a:buFont typeface="Wingdings 2"/>
                            <a:buChar char=""/>
                            <a:defRPr kumimoji="0"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764792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/>
                            </a:buClr>
                            <a:buFont typeface="Wingdings 3"/>
                            <a:buChar char=""/>
                            <a:defRPr kumimoji="0"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196596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/>
                            </a:buClr>
                            <a:buFont typeface="Wingdings 2"/>
                            <a:buChar char=""/>
                            <a:defRPr kumimoji="0"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2167128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/>
                            </a:buClr>
                            <a:buFont typeface="Wingdings 2"/>
                            <a:buChar char=""/>
                            <a:defRPr kumimoji="0"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2368296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1"/>
                            </a:buClr>
                            <a:buFont typeface="Wingdings 2"/>
                            <a:buChar char=""/>
                            <a:defRPr kumimoji="0" sz="14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114A2A" w:rsidRPr="00114A2A" w:rsidSect="006612DD">
      <w:pgSz w:w="11906" w:h="16838"/>
      <w:pgMar w:top="1134" w:right="851" w:bottom="426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DFE" w:rsidRDefault="00621DFE" w:rsidP="00DF5E3D">
      <w:r>
        <w:separator/>
      </w:r>
    </w:p>
  </w:endnote>
  <w:endnote w:type="continuationSeparator" w:id="0">
    <w:p w:rsidR="00621DFE" w:rsidRDefault="00621DFE" w:rsidP="00DF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DFE" w:rsidRDefault="00621DFE" w:rsidP="00DF5E3D">
      <w:r>
        <w:separator/>
      </w:r>
    </w:p>
  </w:footnote>
  <w:footnote w:type="continuationSeparator" w:id="0">
    <w:p w:rsidR="00621DFE" w:rsidRDefault="00621DFE" w:rsidP="00DF5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06433"/>
    <w:multiLevelType w:val="hybridMultilevel"/>
    <w:tmpl w:val="8342DBB8"/>
    <w:lvl w:ilvl="0" w:tplc="AFC47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3676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18D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C4CD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8A01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7A22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0A54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27617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4407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51FFD"/>
    <w:multiLevelType w:val="hybridMultilevel"/>
    <w:tmpl w:val="D5E69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92677"/>
    <w:multiLevelType w:val="hybridMultilevel"/>
    <w:tmpl w:val="793C667C"/>
    <w:lvl w:ilvl="0" w:tplc="2DF09FA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B8545B9"/>
    <w:multiLevelType w:val="multilevel"/>
    <w:tmpl w:val="F668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CC189D"/>
    <w:multiLevelType w:val="multilevel"/>
    <w:tmpl w:val="F244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7A1016"/>
    <w:multiLevelType w:val="hybridMultilevel"/>
    <w:tmpl w:val="217043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6F3D52DC"/>
    <w:multiLevelType w:val="hybridMultilevel"/>
    <w:tmpl w:val="01EACC20"/>
    <w:lvl w:ilvl="0" w:tplc="AA3ADC6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30C"/>
    <w:rsid w:val="00114A2A"/>
    <w:rsid w:val="001D0315"/>
    <w:rsid w:val="002C1681"/>
    <w:rsid w:val="00305C0F"/>
    <w:rsid w:val="003348BE"/>
    <w:rsid w:val="00363A70"/>
    <w:rsid w:val="003A52F4"/>
    <w:rsid w:val="003F4E6A"/>
    <w:rsid w:val="0043302C"/>
    <w:rsid w:val="004368CE"/>
    <w:rsid w:val="00542DB9"/>
    <w:rsid w:val="005D1D59"/>
    <w:rsid w:val="00602DD2"/>
    <w:rsid w:val="00621DFE"/>
    <w:rsid w:val="006612DD"/>
    <w:rsid w:val="006672AE"/>
    <w:rsid w:val="00761D61"/>
    <w:rsid w:val="007A2166"/>
    <w:rsid w:val="007B2D9F"/>
    <w:rsid w:val="007C5598"/>
    <w:rsid w:val="00870628"/>
    <w:rsid w:val="00964878"/>
    <w:rsid w:val="009A2372"/>
    <w:rsid w:val="009B2020"/>
    <w:rsid w:val="009E0B61"/>
    <w:rsid w:val="009E3C40"/>
    <w:rsid w:val="00AA3E82"/>
    <w:rsid w:val="00AA735E"/>
    <w:rsid w:val="00AE75D4"/>
    <w:rsid w:val="00B3707C"/>
    <w:rsid w:val="00B4730C"/>
    <w:rsid w:val="00BB2634"/>
    <w:rsid w:val="00BD2FB8"/>
    <w:rsid w:val="00BF20D6"/>
    <w:rsid w:val="00C4401A"/>
    <w:rsid w:val="00CE3D09"/>
    <w:rsid w:val="00DC480D"/>
    <w:rsid w:val="00DF5E3D"/>
    <w:rsid w:val="00F964E8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BDA78-BC61-43E6-B14B-70F43BC6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3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3707C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List Paragraph"/>
    <w:basedOn w:val="a"/>
    <w:uiPriority w:val="34"/>
    <w:qFormat/>
    <w:rsid w:val="00B3707C"/>
    <w:pPr>
      <w:ind w:left="720"/>
      <w:contextualSpacing/>
    </w:pPr>
  </w:style>
  <w:style w:type="paragraph" w:customStyle="1" w:styleId="a5">
    <w:name w:val="Текст_тез"/>
    <w:basedOn w:val="a"/>
    <w:rsid w:val="00B3707C"/>
    <w:pPr>
      <w:widowControl/>
      <w:overflowPunct w:val="0"/>
      <w:ind w:firstLine="454"/>
      <w:jc w:val="both"/>
      <w:textAlignment w:val="baseline"/>
    </w:pPr>
    <w:rPr>
      <w:rFonts w:ascii="Antiqua" w:hAnsi="Antiqua"/>
    </w:rPr>
  </w:style>
  <w:style w:type="paragraph" w:styleId="a6">
    <w:name w:val="E-mail Signature"/>
    <w:basedOn w:val="a"/>
    <w:link w:val="a7"/>
    <w:uiPriority w:val="99"/>
    <w:rsid w:val="00B3707C"/>
    <w:pPr>
      <w:widowControl/>
      <w:autoSpaceDE/>
      <w:autoSpaceDN/>
      <w:adjustRightInd/>
      <w:spacing w:line="360" w:lineRule="auto"/>
      <w:ind w:firstLine="567"/>
      <w:jc w:val="both"/>
    </w:pPr>
    <w:rPr>
      <w:sz w:val="28"/>
      <w:szCs w:val="24"/>
    </w:rPr>
  </w:style>
  <w:style w:type="character" w:customStyle="1" w:styleId="a7">
    <w:name w:val="Электронная подпись Знак"/>
    <w:basedOn w:val="a0"/>
    <w:link w:val="a6"/>
    <w:uiPriority w:val="99"/>
    <w:rsid w:val="00B370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14A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4A2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DF5E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F5E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F5E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F5E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BE411-0625-4606-BBE4-46BDBA68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17</cp:revision>
  <cp:lastPrinted>2011-05-26T08:30:00Z</cp:lastPrinted>
  <dcterms:created xsi:type="dcterms:W3CDTF">2010-08-20T19:36:00Z</dcterms:created>
  <dcterms:modified xsi:type="dcterms:W3CDTF">2013-06-29T08:08:00Z</dcterms:modified>
</cp:coreProperties>
</file>